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DA8" w:rsidRDefault="008C0DA8">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C0DA8">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rsidR="008C0DA8" w:rsidRDefault="008C0DA8">
            <w:pPr>
              <w:rPr>
                <w:rFonts w:asciiTheme="minorHAnsi" w:hAnsiTheme="minorHAnsi" w:cstheme="minorHAnsi"/>
                <w:b/>
                <w:sz w:val="32"/>
                <w:szCs w:val="22"/>
              </w:rPr>
            </w:pPr>
          </w:p>
          <w:p w:rsidR="008C0DA8" w:rsidRDefault="00663D55">
            <w:pPr>
              <w:rPr>
                <w:rFonts w:asciiTheme="minorHAnsi" w:hAnsiTheme="minorHAnsi" w:cstheme="minorHAnsi"/>
                <w:b/>
                <w:sz w:val="32"/>
                <w:szCs w:val="22"/>
              </w:rPr>
            </w:pPr>
            <w:r>
              <w:rPr>
                <w:rFonts w:asciiTheme="minorHAnsi" w:hAnsiTheme="minorHAnsi" w:cstheme="minorHAnsi"/>
                <w:b/>
                <w:bCs/>
                <w:sz w:val="32"/>
                <w:szCs w:val="22"/>
                <w:lang w:val="en"/>
              </w:rPr>
              <w:t>TENDER RULES</w:t>
            </w:r>
          </w:p>
          <w:p w:rsidR="008C0DA8" w:rsidRDefault="008C0DA8">
            <w:pPr>
              <w:rPr>
                <w:rFonts w:asciiTheme="minorHAnsi" w:hAnsiTheme="minorHAnsi" w:cstheme="minorHAnsi"/>
                <w:b/>
                <w:sz w:val="32"/>
                <w:szCs w:val="22"/>
              </w:rPr>
            </w:pPr>
          </w:p>
        </w:tc>
      </w:tr>
      <w:tr w:rsidR="008C0DA8">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rsidR="008C0DA8" w:rsidRDefault="008C0DA8">
            <w:pPr>
              <w:rPr>
                <w:rFonts w:asciiTheme="minorHAnsi" w:hAnsiTheme="minorHAnsi" w:cstheme="minorHAnsi"/>
                <w:b/>
                <w:sz w:val="22"/>
                <w:szCs w:val="22"/>
              </w:rPr>
            </w:pPr>
          </w:p>
        </w:tc>
      </w:tr>
      <w:tr w:rsidR="008C0DA8">
        <w:tc>
          <w:tcPr>
            <w:tcW w:w="236" w:type="dxa"/>
            <w:tcBorders>
              <w:top w:val="none" w:sz="4" w:space="0" w:color="000000"/>
              <w:left w:val="none" w:sz="4" w:space="0" w:color="000000"/>
              <w:bottom w:val="none" w:sz="4" w:space="0" w:color="000000"/>
              <w:right w:val="single" w:sz="4" w:space="0" w:color="auto"/>
            </w:tcBorders>
          </w:tcPr>
          <w:p w:rsidR="008C0DA8" w:rsidRDefault="008C0DA8">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8C0DA8" w:rsidRDefault="00663D55">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rsidR="008C0DA8" w:rsidRDefault="00663D55">
            <w:pPr>
              <w:jc w:val="both"/>
              <w:rPr>
                <w:rFonts w:asciiTheme="minorHAnsi" w:hAnsiTheme="minorHAnsi" w:cstheme="minorHAnsi"/>
                <w:b/>
                <w:sz w:val="22"/>
                <w:szCs w:val="22"/>
              </w:rPr>
            </w:pPr>
            <w:r>
              <w:rPr>
                <w:rFonts w:asciiTheme="minorHAnsi" w:hAnsiTheme="minorHAnsi" w:cstheme="minorHAnsi"/>
                <w:b/>
                <w:bCs/>
                <w:caps/>
                <w:sz w:val="22"/>
                <w:szCs w:val="22"/>
                <w:lang w:val="en"/>
              </w:rPr>
              <w:t xml:space="preserve">MEAL Expertise </w:t>
            </w:r>
          </w:p>
        </w:tc>
      </w:tr>
      <w:tr w:rsidR="008C0DA8" w:rsidRPr="00E91C85">
        <w:tc>
          <w:tcPr>
            <w:tcW w:w="236" w:type="dxa"/>
            <w:tcBorders>
              <w:top w:val="none" w:sz="4" w:space="0" w:color="000000"/>
              <w:left w:val="none" w:sz="4" w:space="0" w:color="000000"/>
              <w:bottom w:val="none" w:sz="4" w:space="0" w:color="000000"/>
              <w:right w:val="single" w:sz="4" w:space="0" w:color="auto"/>
            </w:tcBorders>
          </w:tcPr>
          <w:p w:rsidR="008C0DA8" w:rsidRDefault="008C0DA8">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8C0DA8" w:rsidRDefault="00663D55">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rsidR="008C0DA8" w:rsidRDefault="00663D55">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C0DA8" w:rsidRPr="00E91C85">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rsidR="008C0DA8" w:rsidRDefault="008C0DA8">
            <w:pPr>
              <w:rPr>
                <w:rFonts w:asciiTheme="minorHAnsi" w:hAnsiTheme="minorHAnsi" w:cstheme="minorHAnsi"/>
                <w:b/>
                <w:sz w:val="22"/>
                <w:szCs w:val="22"/>
                <w:lang w:val="en-GB"/>
              </w:rPr>
            </w:pPr>
          </w:p>
        </w:tc>
      </w:tr>
      <w:tr w:rsidR="008C0DA8" w:rsidRPr="002F5E19">
        <w:tc>
          <w:tcPr>
            <w:tcW w:w="236" w:type="dxa"/>
            <w:tcBorders>
              <w:top w:val="none" w:sz="4" w:space="0" w:color="000000"/>
              <w:left w:val="none" w:sz="4" w:space="0" w:color="000000"/>
              <w:bottom w:val="none" w:sz="4" w:space="0" w:color="000000"/>
              <w:right w:val="single" w:sz="4" w:space="0" w:color="auto"/>
            </w:tcBorders>
          </w:tcPr>
          <w:p w:rsidR="008C0DA8" w:rsidRDefault="008C0DA8">
            <w:pPr>
              <w:rPr>
                <w:rFonts w:asciiTheme="minorHAnsi" w:hAnsiTheme="minorHAnsi" w:cstheme="minorHAnsi"/>
                <w:b/>
                <w:sz w:val="22"/>
                <w:szCs w:val="22"/>
                <w:lang w:val="en-GB"/>
              </w:rPr>
            </w:pPr>
          </w:p>
        </w:tc>
        <w:tc>
          <w:tcPr>
            <w:tcW w:w="7969" w:type="dxa"/>
            <w:gridSpan w:val="2"/>
            <w:tcBorders>
              <w:top w:val="none" w:sz="4" w:space="0" w:color="000000"/>
              <w:left w:val="single" w:sz="4" w:space="0" w:color="auto"/>
              <w:bottom w:val="single" w:sz="4" w:space="0" w:color="auto"/>
              <w:right w:val="none" w:sz="4" w:space="0" w:color="000000"/>
            </w:tcBorders>
          </w:tcPr>
          <w:p w:rsidR="008C0DA8" w:rsidRDefault="00663D55">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rsidR="008C0DA8" w:rsidRDefault="00E91C85">
            <w:pPr>
              <w:rPr>
                <w:rFonts w:asciiTheme="minorHAnsi" w:hAnsiTheme="minorHAnsi" w:cstheme="minorHAnsi"/>
                <w:sz w:val="22"/>
                <w:szCs w:val="22"/>
                <w:lang w:val="en-GB"/>
              </w:rPr>
            </w:pPr>
            <w:r>
              <w:rPr>
                <w:rFonts w:asciiTheme="minorHAnsi" w:hAnsiTheme="minorHAnsi" w:cstheme="minorHAnsi"/>
                <w:b/>
                <w:bCs/>
                <w:sz w:val="22"/>
                <w:szCs w:val="22"/>
                <w:lang w:val="en"/>
              </w:rPr>
              <w:t>17</w:t>
            </w:r>
            <w:r w:rsidR="002F5E19" w:rsidRPr="00DB3E19">
              <w:rPr>
                <w:rFonts w:asciiTheme="minorHAnsi" w:hAnsiTheme="minorHAnsi" w:cstheme="minorHAnsi"/>
                <w:b/>
                <w:bCs/>
                <w:sz w:val="22"/>
                <w:szCs w:val="22"/>
                <w:lang w:val="en"/>
              </w:rPr>
              <w:t>/12/2025</w:t>
            </w:r>
            <w:r w:rsidR="00663D55" w:rsidRPr="00DB3E19">
              <w:rPr>
                <w:rFonts w:asciiTheme="minorHAnsi" w:hAnsiTheme="minorHAnsi" w:cstheme="minorHAnsi"/>
                <w:b/>
                <w:bCs/>
                <w:sz w:val="22"/>
                <w:szCs w:val="22"/>
                <w:lang w:val="en"/>
              </w:rPr>
              <w:t xml:space="preserve"> at </w:t>
            </w:r>
            <w:r>
              <w:rPr>
                <w:rFonts w:asciiTheme="minorHAnsi" w:hAnsiTheme="minorHAnsi" w:cstheme="minorHAnsi"/>
                <w:b/>
                <w:bCs/>
                <w:sz w:val="22"/>
                <w:szCs w:val="22"/>
                <w:lang w:val="en"/>
              </w:rPr>
              <w:t>12:00 P</w:t>
            </w:r>
            <w:r w:rsidR="00663D55">
              <w:rPr>
                <w:rFonts w:asciiTheme="minorHAnsi" w:hAnsiTheme="minorHAnsi" w:cstheme="minorHAnsi"/>
                <w:b/>
                <w:bCs/>
                <w:sz w:val="22"/>
                <w:szCs w:val="22"/>
                <w:lang w:val="en"/>
              </w:rPr>
              <w:t>M</w:t>
            </w:r>
            <w:r w:rsidR="00663D55">
              <w:rPr>
                <w:rFonts w:asciiTheme="minorHAnsi" w:hAnsiTheme="minorHAnsi" w:cstheme="minorHAnsi"/>
                <w:b/>
                <w:bCs/>
                <w:smallCaps/>
                <w:sz w:val="22"/>
                <w:szCs w:val="22"/>
                <w:lang w:val="en"/>
              </w:rPr>
              <w:t xml:space="preserve"> (PARIS TIME)</w:t>
            </w:r>
          </w:p>
        </w:tc>
      </w:tr>
    </w:tbl>
    <w:p w:rsidR="008C0DA8" w:rsidRDefault="008C0DA8">
      <w:pPr>
        <w:rPr>
          <w:rFonts w:asciiTheme="minorHAnsi" w:hAnsiTheme="minorHAnsi" w:cstheme="minorHAnsi"/>
          <w:sz w:val="22"/>
          <w:szCs w:val="22"/>
          <w:lang w:val="en-GB"/>
        </w:rPr>
      </w:pPr>
    </w:p>
    <w:p w:rsidR="008C0DA8" w:rsidRDefault="00663D55">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clear="all"/>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rsidR="008C0DA8" w:rsidRDefault="00663D55">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rsidR="008C0DA8" w:rsidRDefault="008C0DA8">
          <w:pPr>
            <w:tabs>
              <w:tab w:val="left" w:pos="2265"/>
            </w:tabs>
            <w:rPr>
              <w:rFonts w:asciiTheme="minorHAnsi" w:hAnsiTheme="minorHAnsi" w:cstheme="minorHAnsi"/>
              <w:sz w:val="22"/>
              <w:szCs w:val="22"/>
            </w:rPr>
          </w:pPr>
        </w:p>
        <w:p w:rsidR="000D29E4" w:rsidRDefault="00663D55">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14024884" w:history="1">
            <w:r w:rsidR="000D29E4" w:rsidRPr="00315CF2">
              <w:rPr>
                <w:rStyle w:val="Lienhypertexte"/>
                <w:rFonts w:cstheme="minorHAnsi"/>
                <w:b/>
                <w:caps/>
                <w:noProof/>
                <w:lang w:val="en-GB"/>
              </w:rPr>
              <w:t>ARTICLE 1:</w:t>
            </w:r>
            <w:r w:rsidR="000D29E4">
              <w:rPr>
                <w:rFonts w:asciiTheme="minorHAnsi" w:eastAsiaTheme="minorEastAsia" w:hAnsiTheme="minorHAnsi" w:cstheme="minorBidi"/>
                <w:noProof/>
                <w:sz w:val="22"/>
                <w:szCs w:val="22"/>
              </w:rPr>
              <w:tab/>
            </w:r>
            <w:r w:rsidR="000D29E4" w:rsidRPr="00315CF2">
              <w:rPr>
                <w:rStyle w:val="Lienhypertexte"/>
                <w:rFonts w:cstheme="minorHAnsi"/>
                <w:b/>
                <w:bCs/>
                <w:caps/>
                <w:noProof/>
                <w:lang w:val="en"/>
              </w:rPr>
              <w:t>Object and scope of the tender</w:t>
            </w:r>
            <w:r w:rsidR="000D29E4">
              <w:rPr>
                <w:noProof/>
                <w:webHidden/>
              </w:rPr>
              <w:tab/>
            </w:r>
            <w:r w:rsidR="000D29E4">
              <w:rPr>
                <w:noProof/>
                <w:webHidden/>
              </w:rPr>
              <w:fldChar w:fldCharType="begin"/>
            </w:r>
            <w:r w:rsidR="000D29E4">
              <w:rPr>
                <w:noProof/>
                <w:webHidden/>
              </w:rPr>
              <w:instrText xml:space="preserve"> PAGEREF _Toc214024884 \h </w:instrText>
            </w:r>
            <w:r w:rsidR="000D29E4">
              <w:rPr>
                <w:noProof/>
                <w:webHidden/>
              </w:rPr>
            </w:r>
            <w:r w:rsidR="000D29E4">
              <w:rPr>
                <w:noProof/>
                <w:webHidden/>
              </w:rPr>
              <w:fldChar w:fldCharType="separate"/>
            </w:r>
            <w:r w:rsidR="000D29E4">
              <w:rPr>
                <w:noProof/>
                <w:webHidden/>
              </w:rPr>
              <w:t>4</w:t>
            </w:r>
            <w:r w:rsidR="000D29E4">
              <w:rPr>
                <w:noProof/>
                <w:webHidden/>
              </w:rPr>
              <w:fldChar w:fldCharType="end"/>
            </w:r>
          </w:hyperlink>
        </w:p>
        <w:p w:rsidR="000D29E4" w:rsidRDefault="008A4E44">
          <w:pPr>
            <w:pStyle w:val="TM2"/>
            <w:rPr>
              <w:noProof/>
            </w:rPr>
          </w:pPr>
          <w:hyperlink w:anchor="_Toc214024885" w:history="1">
            <w:r w:rsidR="000D29E4" w:rsidRPr="00315CF2">
              <w:rPr>
                <w:rStyle w:val="Lienhypertexte"/>
                <w:rFonts w:cstheme="minorHAnsi"/>
                <w:noProof/>
                <w:lang w:val="en"/>
              </w:rPr>
              <w:t>Object of the tender</w:t>
            </w:r>
            <w:r w:rsidR="000D29E4">
              <w:rPr>
                <w:noProof/>
                <w:webHidden/>
              </w:rPr>
              <w:tab/>
            </w:r>
            <w:r w:rsidR="000D29E4">
              <w:rPr>
                <w:noProof/>
                <w:webHidden/>
              </w:rPr>
              <w:fldChar w:fldCharType="begin"/>
            </w:r>
            <w:r w:rsidR="000D29E4">
              <w:rPr>
                <w:noProof/>
                <w:webHidden/>
              </w:rPr>
              <w:instrText xml:space="preserve"> PAGEREF _Toc214024885 \h </w:instrText>
            </w:r>
            <w:r w:rsidR="000D29E4">
              <w:rPr>
                <w:noProof/>
                <w:webHidden/>
              </w:rPr>
            </w:r>
            <w:r w:rsidR="000D29E4">
              <w:rPr>
                <w:noProof/>
                <w:webHidden/>
              </w:rPr>
              <w:fldChar w:fldCharType="separate"/>
            </w:r>
            <w:r w:rsidR="000D29E4">
              <w:rPr>
                <w:noProof/>
                <w:webHidden/>
              </w:rPr>
              <w:t>4</w:t>
            </w:r>
            <w:r w:rsidR="000D29E4">
              <w:rPr>
                <w:noProof/>
                <w:webHidden/>
              </w:rPr>
              <w:fldChar w:fldCharType="end"/>
            </w:r>
          </w:hyperlink>
        </w:p>
        <w:p w:rsidR="000D29E4" w:rsidRDefault="008A4E44">
          <w:pPr>
            <w:pStyle w:val="TM2"/>
            <w:rPr>
              <w:noProof/>
            </w:rPr>
          </w:pPr>
          <w:hyperlink w:anchor="_Toc214024886" w:history="1">
            <w:r w:rsidR="000D29E4" w:rsidRPr="00315CF2">
              <w:rPr>
                <w:rStyle w:val="Lienhypertexte"/>
                <w:rFonts w:cstheme="minorHAnsi"/>
                <w:noProof/>
                <w:lang w:val="en"/>
              </w:rPr>
              <w:t>Scope of the tender</w:t>
            </w:r>
            <w:r w:rsidR="000D29E4">
              <w:rPr>
                <w:noProof/>
                <w:webHidden/>
              </w:rPr>
              <w:tab/>
            </w:r>
            <w:r w:rsidR="000D29E4">
              <w:rPr>
                <w:noProof/>
                <w:webHidden/>
              </w:rPr>
              <w:fldChar w:fldCharType="begin"/>
            </w:r>
            <w:r w:rsidR="000D29E4">
              <w:rPr>
                <w:noProof/>
                <w:webHidden/>
              </w:rPr>
              <w:instrText xml:space="preserve"> PAGEREF _Toc214024886 \h </w:instrText>
            </w:r>
            <w:r w:rsidR="000D29E4">
              <w:rPr>
                <w:noProof/>
                <w:webHidden/>
              </w:rPr>
            </w:r>
            <w:r w:rsidR="000D29E4">
              <w:rPr>
                <w:noProof/>
                <w:webHidden/>
              </w:rPr>
              <w:fldChar w:fldCharType="separate"/>
            </w:r>
            <w:r w:rsidR="000D29E4">
              <w:rPr>
                <w:noProof/>
                <w:webHidden/>
              </w:rPr>
              <w:t>4</w:t>
            </w:r>
            <w:r w:rsidR="000D29E4">
              <w:rPr>
                <w:noProof/>
                <w:webHidden/>
              </w:rPr>
              <w:fldChar w:fldCharType="end"/>
            </w:r>
          </w:hyperlink>
        </w:p>
        <w:p w:rsidR="000D29E4" w:rsidRDefault="008A4E44">
          <w:pPr>
            <w:pStyle w:val="TM2"/>
            <w:rPr>
              <w:noProof/>
            </w:rPr>
          </w:pPr>
          <w:hyperlink w:anchor="_Toc214024887" w:history="1">
            <w:r w:rsidR="000D29E4" w:rsidRPr="00315CF2">
              <w:rPr>
                <w:rStyle w:val="Lienhypertexte"/>
                <w:rFonts w:cstheme="minorHAnsi"/>
                <w:noProof/>
                <w:lang w:val="en"/>
              </w:rPr>
              <w:t>Provisional schedule of the tender</w:t>
            </w:r>
            <w:r w:rsidR="000D29E4">
              <w:rPr>
                <w:noProof/>
                <w:webHidden/>
              </w:rPr>
              <w:tab/>
            </w:r>
            <w:r w:rsidR="000D29E4">
              <w:rPr>
                <w:noProof/>
                <w:webHidden/>
              </w:rPr>
              <w:fldChar w:fldCharType="begin"/>
            </w:r>
            <w:r w:rsidR="000D29E4">
              <w:rPr>
                <w:noProof/>
                <w:webHidden/>
              </w:rPr>
              <w:instrText xml:space="preserve"> PAGEREF _Toc214024887 \h </w:instrText>
            </w:r>
            <w:r w:rsidR="000D29E4">
              <w:rPr>
                <w:noProof/>
                <w:webHidden/>
              </w:rPr>
            </w:r>
            <w:r w:rsidR="000D29E4">
              <w:rPr>
                <w:noProof/>
                <w:webHidden/>
              </w:rPr>
              <w:fldChar w:fldCharType="separate"/>
            </w:r>
            <w:r w:rsidR="000D29E4">
              <w:rPr>
                <w:noProof/>
                <w:webHidden/>
              </w:rPr>
              <w:t>4</w:t>
            </w:r>
            <w:r w:rsidR="000D29E4">
              <w:rPr>
                <w:noProof/>
                <w:webHidden/>
              </w:rPr>
              <w:fldChar w:fldCharType="end"/>
            </w:r>
          </w:hyperlink>
        </w:p>
        <w:p w:rsidR="000D29E4" w:rsidRDefault="008A4E44">
          <w:pPr>
            <w:pStyle w:val="TM2"/>
            <w:rPr>
              <w:noProof/>
            </w:rPr>
          </w:pPr>
          <w:hyperlink w:anchor="_Toc214024888" w:history="1">
            <w:r w:rsidR="000D29E4" w:rsidRPr="00315CF2">
              <w:rPr>
                <w:rStyle w:val="Lienhypertexte"/>
                <w:rFonts w:cstheme="minorHAnsi"/>
                <w:noProof/>
                <w:lang w:val="en"/>
              </w:rPr>
              <w:t>Tender language – currency</w:t>
            </w:r>
            <w:r w:rsidR="000D29E4">
              <w:rPr>
                <w:noProof/>
                <w:webHidden/>
              </w:rPr>
              <w:tab/>
            </w:r>
            <w:r w:rsidR="000D29E4">
              <w:rPr>
                <w:noProof/>
                <w:webHidden/>
              </w:rPr>
              <w:fldChar w:fldCharType="begin"/>
            </w:r>
            <w:r w:rsidR="000D29E4">
              <w:rPr>
                <w:noProof/>
                <w:webHidden/>
              </w:rPr>
              <w:instrText xml:space="preserve"> PAGEREF _Toc214024888 \h </w:instrText>
            </w:r>
            <w:r w:rsidR="000D29E4">
              <w:rPr>
                <w:noProof/>
                <w:webHidden/>
              </w:rPr>
            </w:r>
            <w:r w:rsidR="000D29E4">
              <w:rPr>
                <w:noProof/>
                <w:webHidden/>
              </w:rPr>
              <w:fldChar w:fldCharType="separate"/>
            </w:r>
            <w:r w:rsidR="000D29E4">
              <w:rPr>
                <w:noProof/>
                <w:webHidden/>
              </w:rPr>
              <w:t>4</w:t>
            </w:r>
            <w:r w:rsidR="000D29E4">
              <w:rPr>
                <w:noProof/>
                <w:webHidden/>
              </w:rPr>
              <w:fldChar w:fldCharType="end"/>
            </w:r>
          </w:hyperlink>
        </w:p>
        <w:p w:rsidR="000D29E4" w:rsidRDefault="008A4E44">
          <w:pPr>
            <w:pStyle w:val="TM2"/>
            <w:rPr>
              <w:noProof/>
            </w:rPr>
          </w:pPr>
          <w:hyperlink w:anchor="_Toc214024889" w:history="1">
            <w:r w:rsidR="000D29E4" w:rsidRPr="00315CF2">
              <w:rPr>
                <w:rStyle w:val="Lienhypertexte"/>
                <w:rFonts w:cstheme="minorHAnsi"/>
                <w:noProof/>
                <w:lang w:val="en"/>
              </w:rPr>
              <w:t>Composition of the tender documents</w:t>
            </w:r>
            <w:r w:rsidR="000D29E4">
              <w:rPr>
                <w:noProof/>
                <w:webHidden/>
              </w:rPr>
              <w:tab/>
            </w:r>
            <w:r w:rsidR="000D29E4">
              <w:rPr>
                <w:noProof/>
                <w:webHidden/>
              </w:rPr>
              <w:fldChar w:fldCharType="begin"/>
            </w:r>
            <w:r w:rsidR="000D29E4">
              <w:rPr>
                <w:noProof/>
                <w:webHidden/>
              </w:rPr>
              <w:instrText xml:space="preserve"> PAGEREF _Toc214024889 \h </w:instrText>
            </w:r>
            <w:r w:rsidR="000D29E4">
              <w:rPr>
                <w:noProof/>
                <w:webHidden/>
              </w:rPr>
            </w:r>
            <w:r w:rsidR="000D29E4">
              <w:rPr>
                <w:noProof/>
                <w:webHidden/>
              </w:rPr>
              <w:fldChar w:fldCharType="separate"/>
            </w:r>
            <w:r w:rsidR="000D29E4">
              <w:rPr>
                <w:noProof/>
                <w:webHidden/>
              </w:rPr>
              <w:t>4</w:t>
            </w:r>
            <w:r w:rsidR="000D29E4">
              <w:rPr>
                <w:noProof/>
                <w:webHidden/>
              </w:rPr>
              <w:fldChar w:fldCharType="end"/>
            </w:r>
          </w:hyperlink>
        </w:p>
        <w:p w:rsidR="000D29E4" w:rsidRDefault="008A4E44">
          <w:pPr>
            <w:pStyle w:val="TM2"/>
            <w:rPr>
              <w:noProof/>
            </w:rPr>
          </w:pPr>
          <w:hyperlink w:anchor="_Toc214024890" w:history="1">
            <w:r w:rsidR="000D29E4" w:rsidRPr="00315CF2">
              <w:rPr>
                <w:rStyle w:val="Lienhypertexte"/>
                <w:rFonts w:cstheme="minorHAnsi"/>
                <w:noProof/>
                <w:lang w:val="en"/>
              </w:rPr>
              <w:t>Modification of the tender documents</w:t>
            </w:r>
            <w:r w:rsidR="000D29E4">
              <w:rPr>
                <w:noProof/>
                <w:webHidden/>
              </w:rPr>
              <w:tab/>
            </w:r>
            <w:r w:rsidR="000D29E4">
              <w:rPr>
                <w:noProof/>
                <w:webHidden/>
              </w:rPr>
              <w:fldChar w:fldCharType="begin"/>
            </w:r>
            <w:r w:rsidR="000D29E4">
              <w:rPr>
                <w:noProof/>
                <w:webHidden/>
              </w:rPr>
              <w:instrText xml:space="preserve"> PAGEREF _Toc214024890 \h </w:instrText>
            </w:r>
            <w:r w:rsidR="000D29E4">
              <w:rPr>
                <w:noProof/>
                <w:webHidden/>
              </w:rPr>
            </w:r>
            <w:r w:rsidR="000D29E4">
              <w:rPr>
                <w:noProof/>
                <w:webHidden/>
              </w:rPr>
              <w:fldChar w:fldCharType="separate"/>
            </w:r>
            <w:r w:rsidR="000D29E4">
              <w:rPr>
                <w:noProof/>
                <w:webHidden/>
              </w:rPr>
              <w:t>4</w:t>
            </w:r>
            <w:r w:rsidR="000D29E4">
              <w:rPr>
                <w:noProof/>
                <w:webHidden/>
              </w:rPr>
              <w:fldChar w:fldCharType="end"/>
            </w:r>
          </w:hyperlink>
        </w:p>
        <w:p w:rsidR="000D29E4" w:rsidRDefault="008A4E44">
          <w:pPr>
            <w:pStyle w:val="TM1"/>
            <w:tabs>
              <w:tab w:val="left" w:pos="1540"/>
              <w:tab w:val="right" w:leader="dot" w:pos="9329"/>
            </w:tabs>
            <w:rPr>
              <w:rFonts w:asciiTheme="minorHAnsi" w:eastAsiaTheme="minorEastAsia" w:hAnsiTheme="minorHAnsi" w:cstheme="minorBidi"/>
              <w:noProof/>
              <w:sz w:val="22"/>
              <w:szCs w:val="22"/>
            </w:rPr>
          </w:pPr>
          <w:hyperlink w:anchor="_Toc214024891" w:history="1">
            <w:r w:rsidR="000D29E4" w:rsidRPr="00315CF2">
              <w:rPr>
                <w:rStyle w:val="Lienhypertexte"/>
                <w:rFonts w:cstheme="minorHAnsi"/>
                <w:b/>
                <w:caps/>
                <w:noProof/>
                <w:lang w:val="en-GB"/>
              </w:rPr>
              <w:t>ARTICLE 2:</w:t>
            </w:r>
            <w:r w:rsidR="000D29E4">
              <w:rPr>
                <w:rFonts w:asciiTheme="minorHAnsi" w:eastAsiaTheme="minorEastAsia" w:hAnsiTheme="minorHAnsi" w:cstheme="minorBidi"/>
                <w:noProof/>
                <w:sz w:val="22"/>
                <w:szCs w:val="22"/>
              </w:rPr>
              <w:tab/>
            </w:r>
            <w:r w:rsidR="000D29E4" w:rsidRPr="00315CF2">
              <w:rPr>
                <w:rStyle w:val="Lienhypertexte"/>
                <w:rFonts w:cstheme="minorHAnsi"/>
                <w:b/>
                <w:bCs/>
                <w:caps/>
                <w:noProof/>
                <w:lang w:val="en"/>
              </w:rPr>
              <w:t>General characteristics of the proposed contract</w:t>
            </w:r>
            <w:r w:rsidR="000D29E4">
              <w:rPr>
                <w:noProof/>
                <w:webHidden/>
              </w:rPr>
              <w:tab/>
            </w:r>
            <w:r w:rsidR="000D29E4">
              <w:rPr>
                <w:noProof/>
                <w:webHidden/>
              </w:rPr>
              <w:fldChar w:fldCharType="begin"/>
            </w:r>
            <w:r w:rsidR="000D29E4">
              <w:rPr>
                <w:noProof/>
                <w:webHidden/>
              </w:rPr>
              <w:instrText xml:space="preserve"> PAGEREF _Toc214024891 \h </w:instrText>
            </w:r>
            <w:r w:rsidR="000D29E4">
              <w:rPr>
                <w:noProof/>
                <w:webHidden/>
              </w:rPr>
            </w:r>
            <w:r w:rsidR="000D29E4">
              <w:rPr>
                <w:noProof/>
                <w:webHidden/>
              </w:rPr>
              <w:fldChar w:fldCharType="separate"/>
            </w:r>
            <w:r w:rsidR="000D29E4">
              <w:rPr>
                <w:noProof/>
                <w:webHidden/>
              </w:rPr>
              <w:t>5</w:t>
            </w:r>
            <w:r w:rsidR="000D29E4">
              <w:rPr>
                <w:noProof/>
                <w:webHidden/>
              </w:rPr>
              <w:fldChar w:fldCharType="end"/>
            </w:r>
          </w:hyperlink>
        </w:p>
        <w:p w:rsidR="000D29E4" w:rsidRDefault="008A4E44">
          <w:pPr>
            <w:pStyle w:val="TM2"/>
            <w:rPr>
              <w:noProof/>
            </w:rPr>
          </w:pPr>
          <w:hyperlink w:anchor="_Toc214024892" w:history="1">
            <w:r w:rsidR="000D29E4" w:rsidRPr="00315CF2">
              <w:rPr>
                <w:rStyle w:val="Lienhypertexte"/>
                <w:rFonts w:cstheme="minorHAnsi"/>
                <w:noProof/>
                <w:lang w:val="en"/>
              </w:rPr>
              <w:t>Form of the contract</w:t>
            </w:r>
            <w:r w:rsidR="000D29E4">
              <w:rPr>
                <w:noProof/>
                <w:webHidden/>
              </w:rPr>
              <w:tab/>
            </w:r>
            <w:r w:rsidR="000D29E4">
              <w:rPr>
                <w:noProof/>
                <w:webHidden/>
              </w:rPr>
              <w:fldChar w:fldCharType="begin"/>
            </w:r>
            <w:r w:rsidR="000D29E4">
              <w:rPr>
                <w:noProof/>
                <w:webHidden/>
              </w:rPr>
              <w:instrText xml:space="preserve"> PAGEREF _Toc214024892 \h </w:instrText>
            </w:r>
            <w:r w:rsidR="000D29E4">
              <w:rPr>
                <w:noProof/>
                <w:webHidden/>
              </w:rPr>
            </w:r>
            <w:r w:rsidR="000D29E4">
              <w:rPr>
                <w:noProof/>
                <w:webHidden/>
              </w:rPr>
              <w:fldChar w:fldCharType="separate"/>
            </w:r>
            <w:r w:rsidR="000D29E4">
              <w:rPr>
                <w:noProof/>
                <w:webHidden/>
              </w:rPr>
              <w:t>5</w:t>
            </w:r>
            <w:r w:rsidR="000D29E4">
              <w:rPr>
                <w:noProof/>
                <w:webHidden/>
              </w:rPr>
              <w:fldChar w:fldCharType="end"/>
            </w:r>
          </w:hyperlink>
        </w:p>
        <w:p w:rsidR="000D29E4" w:rsidRDefault="008A4E44">
          <w:pPr>
            <w:pStyle w:val="TM2"/>
            <w:rPr>
              <w:noProof/>
            </w:rPr>
          </w:pPr>
          <w:hyperlink w:anchor="_Toc214024893" w:history="1">
            <w:r w:rsidR="000D29E4" w:rsidRPr="00315CF2">
              <w:rPr>
                <w:rStyle w:val="Lienhypertexte"/>
                <w:rFonts w:cstheme="minorHAnsi"/>
                <w:noProof/>
                <w:lang w:val="en"/>
              </w:rPr>
              <w:t>Estimated amount of the need</w:t>
            </w:r>
            <w:r w:rsidR="000D29E4">
              <w:rPr>
                <w:noProof/>
                <w:webHidden/>
              </w:rPr>
              <w:tab/>
            </w:r>
            <w:r w:rsidR="000D29E4">
              <w:rPr>
                <w:noProof/>
                <w:webHidden/>
              </w:rPr>
              <w:fldChar w:fldCharType="begin"/>
            </w:r>
            <w:r w:rsidR="000D29E4">
              <w:rPr>
                <w:noProof/>
                <w:webHidden/>
              </w:rPr>
              <w:instrText xml:space="preserve"> PAGEREF _Toc214024893 \h </w:instrText>
            </w:r>
            <w:r w:rsidR="000D29E4">
              <w:rPr>
                <w:noProof/>
                <w:webHidden/>
              </w:rPr>
            </w:r>
            <w:r w:rsidR="000D29E4">
              <w:rPr>
                <w:noProof/>
                <w:webHidden/>
              </w:rPr>
              <w:fldChar w:fldCharType="separate"/>
            </w:r>
            <w:r w:rsidR="000D29E4">
              <w:rPr>
                <w:noProof/>
                <w:webHidden/>
              </w:rPr>
              <w:t>5</w:t>
            </w:r>
            <w:r w:rsidR="000D29E4">
              <w:rPr>
                <w:noProof/>
                <w:webHidden/>
              </w:rPr>
              <w:fldChar w:fldCharType="end"/>
            </w:r>
          </w:hyperlink>
        </w:p>
        <w:p w:rsidR="000D29E4" w:rsidRDefault="008A4E44">
          <w:pPr>
            <w:pStyle w:val="TM2"/>
            <w:rPr>
              <w:noProof/>
            </w:rPr>
          </w:pPr>
          <w:hyperlink w:anchor="_Toc214024894" w:history="1">
            <w:r w:rsidR="000D29E4" w:rsidRPr="00315CF2">
              <w:rPr>
                <w:rStyle w:val="Lienhypertexte"/>
                <w:rFonts w:cstheme="minorHAnsi"/>
                <w:noProof/>
                <w:lang w:val="en"/>
              </w:rPr>
              <w:t>Term of the contract</w:t>
            </w:r>
            <w:r w:rsidR="000D29E4">
              <w:rPr>
                <w:noProof/>
                <w:webHidden/>
              </w:rPr>
              <w:tab/>
            </w:r>
            <w:r w:rsidR="000D29E4">
              <w:rPr>
                <w:noProof/>
                <w:webHidden/>
              </w:rPr>
              <w:fldChar w:fldCharType="begin"/>
            </w:r>
            <w:r w:rsidR="000D29E4">
              <w:rPr>
                <w:noProof/>
                <w:webHidden/>
              </w:rPr>
              <w:instrText xml:space="preserve"> PAGEREF _Toc214024894 \h </w:instrText>
            </w:r>
            <w:r w:rsidR="000D29E4">
              <w:rPr>
                <w:noProof/>
                <w:webHidden/>
              </w:rPr>
            </w:r>
            <w:r w:rsidR="000D29E4">
              <w:rPr>
                <w:noProof/>
                <w:webHidden/>
              </w:rPr>
              <w:fldChar w:fldCharType="separate"/>
            </w:r>
            <w:r w:rsidR="000D29E4">
              <w:rPr>
                <w:noProof/>
                <w:webHidden/>
              </w:rPr>
              <w:t>5</w:t>
            </w:r>
            <w:r w:rsidR="000D29E4">
              <w:rPr>
                <w:noProof/>
                <w:webHidden/>
              </w:rPr>
              <w:fldChar w:fldCharType="end"/>
            </w:r>
          </w:hyperlink>
        </w:p>
        <w:p w:rsidR="000D29E4" w:rsidRDefault="008A4E44">
          <w:pPr>
            <w:pStyle w:val="TM2"/>
            <w:rPr>
              <w:noProof/>
            </w:rPr>
          </w:pPr>
          <w:hyperlink w:anchor="_Toc214024895" w:history="1">
            <w:r w:rsidR="000D29E4" w:rsidRPr="00315CF2">
              <w:rPr>
                <w:rStyle w:val="Lienhypertexte"/>
                <w:rFonts w:cstheme="minorHAnsi"/>
                <w:noProof/>
                <w:lang w:val="en"/>
              </w:rPr>
              <w:t>Renewal</w:t>
            </w:r>
            <w:r w:rsidR="000D29E4">
              <w:rPr>
                <w:noProof/>
                <w:webHidden/>
              </w:rPr>
              <w:tab/>
            </w:r>
            <w:r w:rsidR="000D29E4">
              <w:rPr>
                <w:noProof/>
                <w:webHidden/>
              </w:rPr>
              <w:fldChar w:fldCharType="begin"/>
            </w:r>
            <w:r w:rsidR="000D29E4">
              <w:rPr>
                <w:noProof/>
                <w:webHidden/>
              </w:rPr>
              <w:instrText xml:space="preserve"> PAGEREF _Toc214024895 \h </w:instrText>
            </w:r>
            <w:r w:rsidR="000D29E4">
              <w:rPr>
                <w:noProof/>
                <w:webHidden/>
              </w:rPr>
            </w:r>
            <w:r w:rsidR="000D29E4">
              <w:rPr>
                <w:noProof/>
                <w:webHidden/>
              </w:rPr>
              <w:fldChar w:fldCharType="separate"/>
            </w:r>
            <w:r w:rsidR="000D29E4">
              <w:rPr>
                <w:noProof/>
                <w:webHidden/>
              </w:rPr>
              <w:t>5</w:t>
            </w:r>
            <w:r w:rsidR="000D29E4">
              <w:rPr>
                <w:noProof/>
                <w:webHidden/>
              </w:rPr>
              <w:fldChar w:fldCharType="end"/>
            </w:r>
          </w:hyperlink>
        </w:p>
        <w:p w:rsidR="000D29E4" w:rsidRDefault="008A4E44">
          <w:pPr>
            <w:pStyle w:val="TM2"/>
            <w:rPr>
              <w:noProof/>
            </w:rPr>
          </w:pPr>
          <w:hyperlink w:anchor="_Toc214024896" w:history="1">
            <w:r w:rsidR="000D29E4" w:rsidRPr="00315CF2">
              <w:rPr>
                <w:rStyle w:val="Lienhypertexte"/>
                <w:rFonts w:cstheme="minorHAnsi"/>
                <w:noProof/>
                <w:lang w:val="en"/>
              </w:rPr>
              <w:t>Allotment</w:t>
            </w:r>
            <w:r w:rsidR="000D29E4">
              <w:rPr>
                <w:noProof/>
                <w:webHidden/>
              </w:rPr>
              <w:tab/>
            </w:r>
            <w:r w:rsidR="000D29E4">
              <w:rPr>
                <w:noProof/>
                <w:webHidden/>
              </w:rPr>
              <w:fldChar w:fldCharType="begin"/>
            </w:r>
            <w:r w:rsidR="000D29E4">
              <w:rPr>
                <w:noProof/>
                <w:webHidden/>
              </w:rPr>
              <w:instrText xml:space="preserve"> PAGEREF _Toc214024896 \h </w:instrText>
            </w:r>
            <w:r w:rsidR="000D29E4">
              <w:rPr>
                <w:noProof/>
                <w:webHidden/>
              </w:rPr>
            </w:r>
            <w:r w:rsidR="000D29E4">
              <w:rPr>
                <w:noProof/>
                <w:webHidden/>
              </w:rPr>
              <w:fldChar w:fldCharType="separate"/>
            </w:r>
            <w:r w:rsidR="000D29E4">
              <w:rPr>
                <w:noProof/>
                <w:webHidden/>
              </w:rPr>
              <w:t>5</w:t>
            </w:r>
            <w:r w:rsidR="000D29E4">
              <w:rPr>
                <w:noProof/>
                <w:webHidden/>
              </w:rPr>
              <w:fldChar w:fldCharType="end"/>
            </w:r>
          </w:hyperlink>
        </w:p>
        <w:p w:rsidR="000D29E4" w:rsidRDefault="008A4E44">
          <w:pPr>
            <w:pStyle w:val="TM2"/>
            <w:rPr>
              <w:noProof/>
            </w:rPr>
          </w:pPr>
          <w:hyperlink w:anchor="_Toc214024897" w:history="1">
            <w:r w:rsidR="000D29E4" w:rsidRPr="00315CF2">
              <w:rPr>
                <w:rStyle w:val="Lienhypertexte"/>
                <w:rFonts w:cstheme="minorHAnsi"/>
                <w:noProof/>
                <w:lang w:val="en"/>
              </w:rPr>
              <w:t>Similar services</w:t>
            </w:r>
            <w:r w:rsidR="000D29E4">
              <w:rPr>
                <w:noProof/>
                <w:webHidden/>
              </w:rPr>
              <w:tab/>
            </w:r>
            <w:r w:rsidR="000D29E4">
              <w:rPr>
                <w:noProof/>
                <w:webHidden/>
              </w:rPr>
              <w:fldChar w:fldCharType="begin"/>
            </w:r>
            <w:r w:rsidR="000D29E4">
              <w:rPr>
                <w:noProof/>
                <w:webHidden/>
              </w:rPr>
              <w:instrText xml:space="preserve"> PAGEREF _Toc214024897 \h </w:instrText>
            </w:r>
            <w:r w:rsidR="000D29E4">
              <w:rPr>
                <w:noProof/>
                <w:webHidden/>
              </w:rPr>
            </w:r>
            <w:r w:rsidR="000D29E4">
              <w:rPr>
                <w:noProof/>
                <w:webHidden/>
              </w:rPr>
              <w:fldChar w:fldCharType="separate"/>
            </w:r>
            <w:r w:rsidR="000D29E4">
              <w:rPr>
                <w:noProof/>
                <w:webHidden/>
              </w:rPr>
              <w:t>5</w:t>
            </w:r>
            <w:r w:rsidR="000D29E4">
              <w:rPr>
                <w:noProof/>
                <w:webHidden/>
              </w:rPr>
              <w:fldChar w:fldCharType="end"/>
            </w:r>
          </w:hyperlink>
        </w:p>
        <w:p w:rsidR="000D29E4" w:rsidRDefault="008A4E44">
          <w:pPr>
            <w:pStyle w:val="TM1"/>
            <w:tabs>
              <w:tab w:val="left" w:pos="1540"/>
              <w:tab w:val="right" w:leader="dot" w:pos="9329"/>
            </w:tabs>
            <w:rPr>
              <w:rFonts w:asciiTheme="minorHAnsi" w:eastAsiaTheme="minorEastAsia" w:hAnsiTheme="minorHAnsi" w:cstheme="minorBidi"/>
              <w:noProof/>
              <w:sz w:val="22"/>
              <w:szCs w:val="22"/>
            </w:rPr>
          </w:pPr>
          <w:hyperlink w:anchor="_Toc214024898" w:history="1">
            <w:r w:rsidR="000D29E4" w:rsidRPr="00315CF2">
              <w:rPr>
                <w:rStyle w:val="Lienhypertexte"/>
                <w:rFonts w:cstheme="minorHAnsi"/>
                <w:b/>
                <w:caps/>
                <w:noProof/>
              </w:rPr>
              <w:t>ARTICLE 3:</w:t>
            </w:r>
            <w:r w:rsidR="000D29E4">
              <w:rPr>
                <w:rFonts w:asciiTheme="minorHAnsi" w:eastAsiaTheme="minorEastAsia" w:hAnsiTheme="minorHAnsi" w:cstheme="minorBidi"/>
                <w:noProof/>
                <w:sz w:val="22"/>
                <w:szCs w:val="22"/>
              </w:rPr>
              <w:tab/>
            </w:r>
            <w:r w:rsidR="000D29E4" w:rsidRPr="00315CF2">
              <w:rPr>
                <w:rStyle w:val="Lienhypertexte"/>
                <w:rFonts w:cstheme="minorHAnsi"/>
                <w:b/>
                <w:bCs/>
                <w:caps/>
                <w:noProof/>
                <w:lang w:val="en"/>
              </w:rPr>
              <w:t>Candidate participation conditions</w:t>
            </w:r>
            <w:r w:rsidR="000D29E4">
              <w:rPr>
                <w:noProof/>
                <w:webHidden/>
              </w:rPr>
              <w:tab/>
            </w:r>
            <w:r w:rsidR="000D29E4">
              <w:rPr>
                <w:noProof/>
                <w:webHidden/>
              </w:rPr>
              <w:fldChar w:fldCharType="begin"/>
            </w:r>
            <w:r w:rsidR="000D29E4">
              <w:rPr>
                <w:noProof/>
                <w:webHidden/>
              </w:rPr>
              <w:instrText xml:space="preserve"> PAGEREF _Toc214024898 \h </w:instrText>
            </w:r>
            <w:r w:rsidR="000D29E4">
              <w:rPr>
                <w:noProof/>
                <w:webHidden/>
              </w:rPr>
            </w:r>
            <w:r w:rsidR="000D29E4">
              <w:rPr>
                <w:noProof/>
                <w:webHidden/>
              </w:rPr>
              <w:fldChar w:fldCharType="separate"/>
            </w:r>
            <w:r w:rsidR="000D29E4">
              <w:rPr>
                <w:noProof/>
                <w:webHidden/>
              </w:rPr>
              <w:t>5</w:t>
            </w:r>
            <w:r w:rsidR="000D29E4">
              <w:rPr>
                <w:noProof/>
                <w:webHidden/>
              </w:rPr>
              <w:fldChar w:fldCharType="end"/>
            </w:r>
          </w:hyperlink>
        </w:p>
        <w:p w:rsidR="000D29E4" w:rsidRDefault="008A4E44">
          <w:pPr>
            <w:pStyle w:val="TM2"/>
            <w:rPr>
              <w:noProof/>
            </w:rPr>
          </w:pPr>
          <w:hyperlink w:anchor="_Toc214024899" w:history="1">
            <w:r w:rsidR="000D29E4" w:rsidRPr="00315CF2">
              <w:rPr>
                <w:rStyle w:val="Lienhypertexte"/>
                <w:rFonts w:cstheme="minorHAnsi"/>
                <w:noProof/>
                <w:lang w:val="en"/>
              </w:rPr>
              <w:t>Candidate presentation conditions</w:t>
            </w:r>
            <w:r w:rsidR="000D29E4">
              <w:rPr>
                <w:noProof/>
                <w:webHidden/>
              </w:rPr>
              <w:tab/>
            </w:r>
            <w:r w:rsidR="000D29E4">
              <w:rPr>
                <w:noProof/>
                <w:webHidden/>
              </w:rPr>
              <w:fldChar w:fldCharType="begin"/>
            </w:r>
            <w:r w:rsidR="000D29E4">
              <w:rPr>
                <w:noProof/>
                <w:webHidden/>
              </w:rPr>
              <w:instrText xml:space="preserve"> PAGEREF _Toc214024899 \h </w:instrText>
            </w:r>
            <w:r w:rsidR="000D29E4">
              <w:rPr>
                <w:noProof/>
                <w:webHidden/>
              </w:rPr>
            </w:r>
            <w:r w:rsidR="000D29E4">
              <w:rPr>
                <w:noProof/>
                <w:webHidden/>
              </w:rPr>
              <w:fldChar w:fldCharType="separate"/>
            </w:r>
            <w:r w:rsidR="000D29E4">
              <w:rPr>
                <w:noProof/>
                <w:webHidden/>
              </w:rPr>
              <w:t>5</w:t>
            </w:r>
            <w:r w:rsidR="000D29E4">
              <w:rPr>
                <w:noProof/>
                <w:webHidden/>
              </w:rPr>
              <w:fldChar w:fldCharType="end"/>
            </w:r>
          </w:hyperlink>
        </w:p>
        <w:p w:rsidR="000D29E4" w:rsidRDefault="008A4E44">
          <w:pPr>
            <w:pStyle w:val="TM2"/>
            <w:rPr>
              <w:noProof/>
            </w:rPr>
          </w:pPr>
          <w:hyperlink w:anchor="_Toc214024900" w:history="1">
            <w:r w:rsidR="000D29E4" w:rsidRPr="00315CF2">
              <w:rPr>
                <w:rStyle w:val="Lienhypertexte"/>
                <w:rFonts w:cstheme="minorHAnsi"/>
                <w:noProof/>
                <w:lang w:val="en"/>
              </w:rPr>
              <w:t>Grounds and conditions of exclusion</w:t>
            </w:r>
            <w:r w:rsidR="000D29E4">
              <w:rPr>
                <w:noProof/>
                <w:webHidden/>
              </w:rPr>
              <w:tab/>
            </w:r>
            <w:r w:rsidR="000D29E4">
              <w:rPr>
                <w:noProof/>
                <w:webHidden/>
              </w:rPr>
              <w:fldChar w:fldCharType="begin"/>
            </w:r>
            <w:r w:rsidR="000D29E4">
              <w:rPr>
                <w:noProof/>
                <w:webHidden/>
              </w:rPr>
              <w:instrText xml:space="preserve"> PAGEREF _Toc214024900 \h </w:instrText>
            </w:r>
            <w:r w:rsidR="000D29E4">
              <w:rPr>
                <w:noProof/>
                <w:webHidden/>
              </w:rPr>
            </w:r>
            <w:r w:rsidR="000D29E4">
              <w:rPr>
                <w:noProof/>
                <w:webHidden/>
              </w:rPr>
              <w:fldChar w:fldCharType="separate"/>
            </w:r>
            <w:r w:rsidR="000D29E4">
              <w:rPr>
                <w:noProof/>
                <w:webHidden/>
              </w:rPr>
              <w:t>6</w:t>
            </w:r>
            <w:r w:rsidR="000D29E4">
              <w:rPr>
                <w:noProof/>
                <w:webHidden/>
              </w:rPr>
              <w:fldChar w:fldCharType="end"/>
            </w:r>
          </w:hyperlink>
        </w:p>
        <w:p w:rsidR="000D29E4" w:rsidRDefault="008A4E44">
          <w:pPr>
            <w:pStyle w:val="TM2"/>
            <w:rPr>
              <w:noProof/>
            </w:rPr>
          </w:pPr>
          <w:hyperlink w:anchor="_Toc214024901" w:history="1">
            <w:r w:rsidR="000D29E4" w:rsidRPr="00315CF2">
              <w:rPr>
                <w:rStyle w:val="Lienhypertexte"/>
                <w:noProof/>
                <w:lang w:val="en"/>
              </w:rPr>
              <w:t>Minimum prerequisites in terms of economic, technical and professional capacity</w:t>
            </w:r>
            <w:r w:rsidR="000D29E4">
              <w:rPr>
                <w:noProof/>
                <w:webHidden/>
              </w:rPr>
              <w:tab/>
            </w:r>
            <w:r w:rsidR="000D29E4">
              <w:rPr>
                <w:noProof/>
                <w:webHidden/>
              </w:rPr>
              <w:fldChar w:fldCharType="begin"/>
            </w:r>
            <w:r w:rsidR="000D29E4">
              <w:rPr>
                <w:noProof/>
                <w:webHidden/>
              </w:rPr>
              <w:instrText xml:space="preserve"> PAGEREF _Toc214024901 \h </w:instrText>
            </w:r>
            <w:r w:rsidR="000D29E4">
              <w:rPr>
                <w:noProof/>
                <w:webHidden/>
              </w:rPr>
            </w:r>
            <w:r w:rsidR="000D29E4">
              <w:rPr>
                <w:noProof/>
                <w:webHidden/>
              </w:rPr>
              <w:fldChar w:fldCharType="separate"/>
            </w:r>
            <w:r w:rsidR="000D29E4">
              <w:rPr>
                <w:noProof/>
                <w:webHidden/>
              </w:rPr>
              <w:t>6</w:t>
            </w:r>
            <w:r w:rsidR="000D29E4">
              <w:rPr>
                <w:noProof/>
                <w:webHidden/>
              </w:rPr>
              <w:fldChar w:fldCharType="end"/>
            </w:r>
          </w:hyperlink>
        </w:p>
        <w:p w:rsidR="000D29E4" w:rsidRDefault="008A4E44">
          <w:pPr>
            <w:pStyle w:val="TM2"/>
            <w:rPr>
              <w:noProof/>
            </w:rPr>
          </w:pPr>
          <w:hyperlink w:anchor="_Toc214024902" w:history="1">
            <w:r w:rsidR="000D29E4" w:rsidRPr="00315CF2">
              <w:rPr>
                <w:rStyle w:val="Lienhypertexte"/>
                <w:rFonts w:cstheme="minorHAnsi"/>
                <w:noProof/>
                <w:lang w:val="en"/>
              </w:rPr>
              <w:t>Specific requirements for consortia of economic operators</w:t>
            </w:r>
            <w:r w:rsidR="000D29E4">
              <w:rPr>
                <w:noProof/>
                <w:webHidden/>
              </w:rPr>
              <w:tab/>
            </w:r>
            <w:r w:rsidR="000D29E4">
              <w:rPr>
                <w:noProof/>
                <w:webHidden/>
              </w:rPr>
              <w:fldChar w:fldCharType="begin"/>
            </w:r>
            <w:r w:rsidR="000D29E4">
              <w:rPr>
                <w:noProof/>
                <w:webHidden/>
              </w:rPr>
              <w:instrText xml:space="preserve"> PAGEREF _Toc214024902 \h </w:instrText>
            </w:r>
            <w:r w:rsidR="000D29E4">
              <w:rPr>
                <w:noProof/>
                <w:webHidden/>
              </w:rPr>
            </w:r>
            <w:r w:rsidR="000D29E4">
              <w:rPr>
                <w:noProof/>
                <w:webHidden/>
              </w:rPr>
              <w:fldChar w:fldCharType="separate"/>
            </w:r>
            <w:r w:rsidR="000D29E4">
              <w:rPr>
                <w:noProof/>
                <w:webHidden/>
              </w:rPr>
              <w:t>6</w:t>
            </w:r>
            <w:r w:rsidR="000D29E4">
              <w:rPr>
                <w:noProof/>
                <w:webHidden/>
              </w:rPr>
              <w:fldChar w:fldCharType="end"/>
            </w:r>
          </w:hyperlink>
        </w:p>
        <w:p w:rsidR="000D29E4" w:rsidRDefault="008A4E44">
          <w:pPr>
            <w:pStyle w:val="TM2"/>
            <w:rPr>
              <w:noProof/>
            </w:rPr>
          </w:pPr>
          <w:hyperlink w:anchor="_Toc214024903" w:history="1">
            <w:r w:rsidR="000D29E4" w:rsidRPr="00315CF2">
              <w:rPr>
                <w:rStyle w:val="Lienhypertexte"/>
                <w:rFonts w:cstheme="minorHAnsi"/>
                <w:i/>
                <w:iCs/>
                <w:noProof/>
                <w:lang w:val="en"/>
              </w:rPr>
              <w:t>Grounds for the exclusion of consortia</w:t>
            </w:r>
            <w:r w:rsidR="000D29E4">
              <w:rPr>
                <w:noProof/>
                <w:webHidden/>
              </w:rPr>
              <w:tab/>
            </w:r>
            <w:r w:rsidR="000D29E4">
              <w:rPr>
                <w:noProof/>
                <w:webHidden/>
              </w:rPr>
              <w:fldChar w:fldCharType="begin"/>
            </w:r>
            <w:r w:rsidR="000D29E4">
              <w:rPr>
                <w:noProof/>
                <w:webHidden/>
              </w:rPr>
              <w:instrText xml:space="preserve"> PAGEREF _Toc214024903 \h </w:instrText>
            </w:r>
            <w:r w:rsidR="000D29E4">
              <w:rPr>
                <w:noProof/>
                <w:webHidden/>
              </w:rPr>
            </w:r>
            <w:r w:rsidR="000D29E4">
              <w:rPr>
                <w:noProof/>
                <w:webHidden/>
              </w:rPr>
              <w:fldChar w:fldCharType="separate"/>
            </w:r>
            <w:r w:rsidR="000D29E4">
              <w:rPr>
                <w:noProof/>
                <w:webHidden/>
              </w:rPr>
              <w:t>6</w:t>
            </w:r>
            <w:r w:rsidR="000D29E4">
              <w:rPr>
                <w:noProof/>
                <w:webHidden/>
              </w:rPr>
              <w:fldChar w:fldCharType="end"/>
            </w:r>
          </w:hyperlink>
        </w:p>
        <w:p w:rsidR="000D29E4" w:rsidRDefault="008A4E44">
          <w:pPr>
            <w:pStyle w:val="TM2"/>
            <w:rPr>
              <w:noProof/>
            </w:rPr>
          </w:pPr>
          <w:hyperlink w:anchor="_Toc214024904" w:history="1">
            <w:r w:rsidR="000D29E4" w:rsidRPr="00315CF2">
              <w:rPr>
                <w:rStyle w:val="Lienhypertexte"/>
                <w:rFonts w:cstheme="minorHAnsi"/>
                <w:i/>
                <w:iCs/>
                <w:noProof/>
                <w:lang w:val="en"/>
              </w:rPr>
              <w:t>Form of the consortium</w:t>
            </w:r>
            <w:r w:rsidR="000D29E4">
              <w:rPr>
                <w:noProof/>
                <w:webHidden/>
              </w:rPr>
              <w:tab/>
            </w:r>
            <w:r w:rsidR="000D29E4">
              <w:rPr>
                <w:noProof/>
                <w:webHidden/>
              </w:rPr>
              <w:fldChar w:fldCharType="begin"/>
            </w:r>
            <w:r w:rsidR="000D29E4">
              <w:rPr>
                <w:noProof/>
                <w:webHidden/>
              </w:rPr>
              <w:instrText xml:space="preserve"> PAGEREF _Toc214024904 \h </w:instrText>
            </w:r>
            <w:r w:rsidR="000D29E4">
              <w:rPr>
                <w:noProof/>
                <w:webHidden/>
              </w:rPr>
            </w:r>
            <w:r w:rsidR="000D29E4">
              <w:rPr>
                <w:noProof/>
                <w:webHidden/>
              </w:rPr>
              <w:fldChar w:fldCharType="separate"/>
            </w:r>
            <w:r w:rsidR="000D29E4">
              <w:rPr>
                <w:noProof/>
                <w:webHidden/>
              </w:rPr>
              <w:t>6</w:t>
            </w:r>
            <w:r w:rsidR="000D29E4">
              <w:rPr>
                <w:noProof/>
                <w:webHidden/>
              </w:rPr>
              <w:fldChar w:fldCharType="end"/>
            </w:r>
          </w:hyperlink>
        </w:p>
        <w:p w:rsidR="000D29E4" w:rsidRDefault="008A4E44">
          <w:pPr>
            <w:pStyle w:val="TM2"/>
            <w:rPr>
              <w:noProof/>
            </w:rPr>
          </w:pPr>
          <w:hyperlink w:anchor="_Toc214024905" w:history="1">
            <w:r w:rsidR="000D29E4" w:rsidRPr="00315CF2">
              <w:rPr>
                <w:rStyle w:val="Lienhypertexte"/>
                <w:rFonts w:cstheme="minorHAnsi"/>
                <w:noProof/>
                <w:lang w:val="en"/>
              </w:rPr>
              <w:t>Subcontracting</w:t>
            </w:r>
            <w:r w:rsidR="000D29E4">
              <w:rPr>
                <w:noProof/>
                <w:webHidden/>
              </w:rPr>
              <w:tab/>
            </w:r>
            <w:r w:rsidR="000D29E4">
              <w:rPr>
                <w:noProof/>
                <w:webHidden/>
              </w:rPr>
              <w:fldChar w:fldCharType="begin"/>
            </w:r>
            <w:r w:rsidR="000D29E4">
              <w:rPr>
                <w:noProof/>
                <w:webHidden/>
              </w:rPr>
              <w:instrText xml:space="preserve"> PAGEREF _Toc214024905 \h </w:instrText>
            </w:r>
            <w:r w:rsidR="000D29E4">
              <w:rPr>
                <w:noProof/>
                <w:webHidden/>
              </w:rPr>
            </w:r>
            <w:r w:rsidR="000D29E4">
              <w:rPr>
                <w:noProof/>
                <w:webHidden/>
              </w:rPr>
              <w:fldChar w:fldCharType="separate"/>
            </w:r>
            <w:r w:rsidR="000D29E4">
              <w:rPr>
                <w:noProof/>
                <w:webHidden/>
              </w:rPr>
              <w:t>7</w:t>
            </w:r>
            <w:r w:rsidR="000D29E4">
              <w:rPr>
                <w:noProof/>
                <w:webHidden/>
              </w:rPr>
              <w:fldChar w:fldCharType="end"/>
            </w:r>
          </w:hyperlink>
        </w:p>
        <w:p w:rsidR="000D29E4" w:rsidRDefault="008A4E44">
          <w:pPr>
            <w:pStyle w:val="TM2"/>
            <w:rPr>
              <w:noProof/>
            </w:rPr>
          </w:pPr>
          <w:hyperlink w:anchor="_Toc214024906" w:history="1">
            <w:r w:rsidR="000D29E4" w:rsidRPr="00315CF2">
              <w:rPr>
                <w:rStyle w:val="Lienhypertexte"/>
                <w:rFonts w:cstheme="minorHAnsi"/>
                <w:i/>
                <w:iCs/>
                <w:noProof/>
                <w:lang w:val="en"/>
              </w:rPr>
              <w:t>Grounds for exclusion in the case of subcontracting</w:t>
            </w:r>
            <w:r w:rsidR="000D29E4">
              <w:rPr>
                <w:noProof/>
                <w:webHidden/>
              </w:rPr>
              <w:tab/>
            </w:r>
            <w:r w:rsidR="000D29E4">
              <w:rPr>
                <w:noProof/>
                <w:webHidden/>
              </w:rPr>
              <w:fldChar w:fldCharType="begin"/>
            </w:r>
            <w:r w:rsidR="000D29E4">
              <w:rPr>
                <w:noProof/>
                <w:webHidden/>
              </w:rPr>
              <w:instrText xml:space="preserve"> PAGEREF _Toc214024906 \h </w:instrText>
            </w:r>
            <w:r w:rsidR="000D29E4">
              <w:rPr>
                <w:noProof/>
                <w:webHidden/>
              </w:rPr>
            </w:r>
            <w:r w:rsidR="000D29E4">
              <w:rPr>
                <w:noProof/>
                <w:webHidden/>
              </w:rPr>
              <w:fldChar w:fldCharType="separate"/>
            </w:r>
            <w:r w:rsidR="000D29E4">
              <w:rPr>
                <w:noProof/>
                <w:webHidden/>
              </w:rPr>
              <w:t>7</w:t>
            </w:r>
            <w:r w:rsidR="000D29E4">
              <w:rPr>
                <w:noProof/>
                <w:webHidden/>
              </w:rPr>
              <w:fldChar w:fldCharType="end"/>
            </w:r>
          </w:hyperlink>
        </w:p>
        <w:p w:rsidR="000D29E4" w:rsidRDefault="008A4E44">
          <w:pPr>
            <w:pStyle w:val="TM2"/>
            <w:rPr>
              <w:noProof/>
            </w:rPr>
          </w:pPr>
          <w:hyperlink w:anchor="_Toc214024907" w:history="1">
            <w:r w:rsidR="000D29E4" w:rsidRPr="00315CF2">
              <w:rPr>
                <w:rStyle w:val="Lienhypertexte"/>
                <w:rFonts w:cstheme="minorHAnsi"/>
                <w:i/>
                <w:iCs/>
                <w:noProof/>
                <w:lang w:val="en"/>
              </w:rPr>
              <w:t>Presentation of a subcontractor</w:t>
            </w:r>
            <w:r w:rsidR="000D29E4">
              <w:rPr>
                <w:noProof/>
                <w:webHidden/>
              </w:rPr>
              <w:tab/>
            </w:r>
            <w:r w:rsidR="000D29E4">
              <w:rPr>
                <w:noProof/>
                <w:webHidden/>
              </w:rPr>
              <w:fldChar w:fldCharType="begin"/>
            </w:r>
            <w:r w:rsidR="000D29E4">
              <w:rPr>
                <w:noProof/>
                <w:webHidden/>
              </w:rPr>
              <w:instrText xml:space="preserve"> PAGEREF _Toc214024907 \h </w:instrText>
            </w:r>
            <w:r w:rsidR="000D29E4">
              <w:rPr>
                <w:noProof/>
                <w:webHidden/>
              </w:rPr>
            </w:r>
            <w:r w:rsidR="000D29E4">
              <w:rPr>
                <w:noProof/>
                <w:webHidden/>
              </w:rPr>
              <w:fldChar w:fldCharType="separate"/>
            </w:r>
            <w:r w:rsidR="000D29E4">
              <w:rPr>
                <w:noProof/>
                <w:webHidden/>
              </w:rPr>
              <w:t>7</w:t>
            </w:r>
            <w:r w:rsidR="000D29E4">
              <w:rPr>
                <w:noProof/>
                <w:webHidden/>
              </w:rPr>
              <w:fldChar w:fldCharType="end"/>
            </w:r>
          </w:hyperlink>
        </w:p>
        <w:p w:rsidR="000D29E4" w:rsidRDefault="008A4E44">
          <w:pPr>
            <w:pStyle w:val="TM1"/>
            <w:tabs>
              <w:tab w:val="left" w:pos="1540"/>
              <w:tab w:val="right" w:leader="dot" w:pos="9329"/>
            </w:tabs>
            <w:rPr>
              <w:rFonts w:asciiTheme="minorHAnsi" w:eastAsiaTheme="minorEastAsia" w:hAnsiTheme="minorHAnsi" w:cstheme="minorBidi"/>
              <w:noProof/>
              <w:sz w:val="22"/>
              <w:szCs w:val="22"/>
            </w:rPr>
          </w:pPr>
          <w:hyperlink w:anchor="_Toc214024908" w:history="1">
            <w:r w:rsidR="000D29E4" w:rsidRPr="00315CF2">
              <w:rPr>
                <w:rStyle w:val="Lienhypertexte"/>
                <w:rFonts w:cstheme="minorHAnsi"/>
                <w:b/>
                <w:caps/>
                <w:noProof/>
                <w:lang w:val="en-GB"/>
              </w:rPr>
              <w:t>ARTICLE 4:</w:t>
            </w:r>
            <w:r w:rsidR="000D29E4">
              <w:rPr>
                <w:rFonts w:asciiTheme="minorHAnsi" w:eastAsiaTheme="minorEastAsia" w:hAnsiTheme="minorHAnsi" w:cstheme="minorBidi"/>
                <w:noProof/>
                <w:sz w:val="22"/>
                <w:szCs w:val="22"/>
              </w:rPr>
              <w:tab/>
            </w:r>
            <w:r w:rsidR="000D29E4" w:rsidRPr="00315CF2">
              <w:rPr>
                <w:rStyle w:val="Lienhypertexte"/>
                <w:rFonts w:cstheme="minorHAnsi"/>
                <w:b/>
                <w:bCs/>
                <w:caps/>
                <w:noProof/>
                <w:lang w:val="en"/>
              </w:rPr>
              <w:t>Presentation of bids and submission process</w:t>
            </w:r>
            <w:r w:rsidR="000D29E4">
              <w:rPr>
                <w:noProof/>
                <w:webHidden/>
              </w:rPr>
              <w:tab/>
            </w:r>
            <w:r w:rsidR="000D29E4">
              <w:rPr>
                <w:noProof/>
                <w:webHidden/>
              </w:rPr>
              <w:fldChar w:fldCharType="begin"/>
            </w:r>
            <w:r w:rsidR="000D29E4">
              <w:rPr>
                <w:noProof/>
                <w:webHidden/>
              </w:rPr>
              <w:instrText xml:space="preserve"> PAGEREF _Toc214024908 \h </w:instrText>
            </w:r>
            <w:r w:rsidR="000D29E4">
              <w:rPr>
                <w:noProof/>
                <w:webHidden/>
              </w:rPr>
            </w:r>
            <w:r w:rsidR="000D29E4">
              <w:rPr>
                <w:noProof/>
                <w:webHidden/>
              </w:rPr>
              <w:fldChar w:fldCharType="separate"/>
            </w:r>
            <w:r w:rsidR="000D29E4">
              <w:rPr>
                <w:noProof/>
                <w:webHidden/>
              </w:rPr>
              <w:t>7</w:t>
            </w:r>
            <w:r w:rsidR="000D29E4">
              <w:rPr>
                <w:noProof/>
                <w:webHidden/>
              </w:rPr>
              <w:fldChar w:fldCharType="end"/>
            </w:r>
          </w:hyperlink>
        </w:p>
        <w:p w:rsidR="000D29E4" w:rsidRDefault="008A4E44">
          <w:pPr>
            <w:pStyle w:val="TM2"/>
            <w:rPr>
              <w:noProof/>
            </w:rPr>
          </w:pPr>
          <w:hyperlink w:anchor="_Toc214024909" w:history="1">
            <w:r w:rsidR="000D29E4" w:rsidRPr="00315CF2">
              <w:rPr>
                <w:rStyle w:val="Lienhypertexte"/>
                <w:rFonts w:cstheme="minorHAnsi"/>
                <w:noProof/>
                <w:lang w:val="en"/>
              </w:rPr>
              <w:t>Application documents</w:t>
            </w:r>
            <w:r w:rsidR="000D29E4">
              <w:rPr>
                <w:noProof/>
                <w:webHidden/>
              </w:rPr>
              <w:tab/>
            </w:r>
            <w:r w:rsidR="000D29E4">
              <w:rPr>
                <w:noProof/>
                <w:webHidden/>
              </w:rPr>
              <w:fldChar w:fldCharType="begin"/>
            </w:r>
            <w:r w:rsidR="000D29E4">
              <w:rPr>
                <w:noProof/>
                <w:webHidden/>
              </w:rPr>
              <w:instrText xml:space="preserve"> PAGEREF _Toc214024909 \h </w:instrText>
            </w:r>
            <w:r w:rsidR="000D29E4">
              <w:rPr>
                <w:noProof/>
                <w:webHidden/>
              </w:rPr>
            </w:r>
            <w:r w:rsidR="000D29E4">
              <w:rPr>
                <w:noProof/>
                <w:webHidden/>
              </w:rPr>
              <w:fldChar w:fldCharType="separate"/>
            </w:r>
            <w:r w:rsidR="000D29E4">
              <w:rPr>
                <w:noProof/>
                <w:webHidden/>
              </w:rPr>
              <w:t>7</w:t>
            </w:r>
            <w:r w:rsidR="000D29E4">
              <w:rPr>
                <w:noProof/>
                <w:webHidden/>
              </w:rPr>
              <w:fldChar w:fldCharType="end"/>
            </w:r>
          </w:hyperlink>
        </w:p>
        <w:p w:rsidR="000D29E4" w:rsidRDefault="008A4E44">
          <w:pPr>
            <w:pStyle w:val="TM2"/>
            <w:rPr>
              <w:noProof/>
            </w:rPr>
          </w:pPr>
          <w:hyperlink w:anchor="_Toc214024910" w:history="1">
            <w:r w:rsidR="000D29E4" w:rsidRPr="00315CF2">
              <w:rPr>
                <w:rStyle w:val="Lienhypertexte"/>
                <w:rFonts w:cstheme="minorHAnsi"/>
                <w:noProof/>
                <w:lang w:val="en"/>
              </w:rPr>
              <w:t>Bid documents</w:t>
            </w:r>
            <w:r w:rsidR="000D29E4">
              <w:rPr>
                <w:noProof/>
                <w:webHidden/>
              </w:rPr>
              <w:tab/>
            </w:r>
            <w:r w:rsidR="000D29E4">
              <w:rPr>
                <w:noProof/>
                <w:webHidden/>
              </w:rPr>
              <w:fldChar w:fldCharType="begin"/>
            </w:r>
            <w:r w:rsidR="000D29E4">
              <w:rPr>
                <w:noProof/>
                <w:webHidden/>
              </w:rPr>
              <w:instrText xml:space="preserve"> PAGEREF _Toc214024910 \h </w:instrText>
            </w:r>
            <w:r w:rsidR="000D29E4">
              <w:rPr>
                <w:noProof/>
                <w:webHidden/>
              </w:rPr>
            </w:r>
            <w:r w:rsidR="000D29E4">
              <w:rPr>
                <w:noProof/>
                <w:webHidden/>
              </w:rPr>
              <w:fldChar w:fldCharType="separate"/>
            </w:r>
            <w:r w:rsidR="000D29E4">
              <w:rPr>
                <w:noProof/>
                <w:webHidden/>
              </w:rPr>
              <w:t>7</w:t>
            </w:r>
            <w:r w:rsidR="000D29E4">
              <w:rPr>
                <w:noProof/>
                <w:webHidden/>
              </w:rPr>
              <w:fldChar w:fldCharType="end"/>
            </w:r>
          </w:hyperlink>
        </w:p>
        <w:p w:rsidR="000D29E4" w:rsidRDefault="008A4E44">
          <w:pPr>
            <w:pStyle w:val="TM2"/>
            <w:rPr>
              <w:noProof/>
            </w:rPr>
          </w:pPr>
          <w:hyperlink w:anchor="_Toc214024911" w:history="1">
            <w:r w:rsidR="000D29E4" w:rsidRPr="00315CF2">
              <w:rPr>
                <w:rStyle w:val="Lienhypertexte"/>
                <w:rFonts w:cstheme="minorHAnsi"/>
                <w:noProof/>
                <w:lang w:val="en"/>
              </w:rPr>
              <w:t>Bid validity period</w:t>
            </w:r>
            <w:r w:rsidR="000D29E4">
              <w:rPr>
                <w:noProof/>
                <w:webHidden/>
              </w:rPr>
              <w:tab/>
            </w:r>
            <w:r w:rsidR="000D29E4">
              <w:rPr>
                <w:noProof/>
                <w:webHidden/>
              </w:rPr>
              <w:fldChar w:fldCharType="begin"/>
            </w:r>
            <w:r w:rsidR="000D29E4">
              <w:rPr>
                <w:noProof/>
                <w:webHidden/>
              </w:rPr>
              <w:instrText xml:space="preserve"> PAGEREF _Toc214024911 \h </w:instrText>
            </w:r>
            <w:r w:rsidR="000D29E4">
              <w:rPr>
                <w:noProof/>
                <w:webHidden/>
              </w:rPr>
            </w:r>
            <w:r w:rsidR="000D29E4">
              <w:rPr>
                <w:noProof/>
                <w:webHidden/>
              </w:rPr>
              <w:fldChar w:fldCharType="separate"/>
            </w:r>
            <w:r w:rsidR="000D29E4">
              <w:rPr>
                <w:noProof/>
                <w:webHidden/>
              </w:rPr>
              <w:t>8</w:t>
            </w:r>
            <w:r w:rsidR="000D29E4">
              <w:rPr>
                <w:noProof/>
                <w:webHidden/>
              </w:rPr>
              <w:fldChar w:fldCharType="end"/>
            </w:r>
          </w:hyperlink>
        </w:p>
        <w:p w:rsidR="000D29E4" w:rsidRDefault="008A4E44">
          <w:pPr>
            <w:pStyle w:val="TM2"/>
            <w:rPr>
              <w:noProof/>
            </w:rPr>
          </w:pPr>
          <w:hyperlink w:anchor="_Toc214024912" w:history="1">
            <w:r w:rsidR="000D29E4" w:rsidRPr="00315CF2">
              <w:rPr>
                <w:rStyle w:val="Lienhypertexte"/>
                <w:rFonts w:cstheme="minorHAnsi"/>
                <w:noProof/>
                <w:lang w:val="en"/>
              </w:rPr>
              <w:t>Bid submission process</w:t>
            </w:r>
            <w:r w:rsidR="000D29E4">
              <w:rPr>
                <w:noProof/>
                <w:webHidden/>
              </w:rPr>
              <w:tab/>
            </w:r>
            <w:r w:rsidR="000D29E4">
              <w:rPr>
                <w:noProof/>
                <w:webHidden/>
              </w:rPr>
              <w:fldChar w:fldCharType="begin"/>
            </w:r>
            <w:r w:rsidR="000D29E4">
              <w:rPr>
                <w:noProof/>
                <w:webHidden/>
              </w:rPr>
              <w:instrText xml:space="preserve"> PAGEREF _Toc214024912 \h </w:instrText>
            </w:r>
            <w:r w:rsidR="000D29E4">
              <w:rPr>
                <w:noProof/>
                <w:webHidden/>
              </w:rPr>
            </w:r>
            <w:r w:rsidR="000D29E4">
              <w:rPr>
                <w:noProof/>
                <w:webHidden/>
              </w:rPr>
              <w:fldChar w:fldCharType="separate"/>
            </w:r>
            <w:r w:rsidR="000D29E4">
              <w:rPr>
                <w:noProof/>
                <w:webHidden/>
              </w:rPr>
              <w:t>8</w:t>
            </w:r>
            <w:r w:rsidR="000D29E4">
              <w:rPr>
                <w:noProof/>
                <w:webHidden/>
              </w:rPr>
              <w:fldChar w:fldCharType="end"/>
            </w:r>
          </w:hyperlink>
        </w:p>
        <w:p w:rsidR="000D29E4" w:rsidRDefault="008A4E44">
          <w:pPr>
            <w:pStyle w:val="TM2"/>
            <w:rPr>
              <w:noProof/>
            </w:rPr>
          </w:pPr>
          <w:hyperlink w:anchor="_Toc214024913" w:history="1">
            <w:r w:rsidR="000D29E4" w:rsidRPr="00315CF2">
              <w:rPr>
                <w:rStyle w:val="Lienhypertexte"/>
                <w:rFonts w:cstheme="minorHAnsi"/>
                <w:i/>
                <w:iCs/>
                <w:noProof/>
                <w:lang w:val="en"/>
              </w:rPr>
              <w:t>Bids submitted in paper format</w:t>
            </w:r>
            <w:r w:rsidR="000D29E4">
              <w:rPr>
                <w:noProof/>
                <w:webHidden/>
              </w:rPr>
              <w:tab/>
            </w:r>
            <w:r w:rsidR="000D29E4">
              <w:rPr>
                <w:noProof/>
                <w:webHidden/>
              </w:rPr>
              <w:fldChar w:fldCharType="begin"/>
            </w:r>
            <w:r w:rsidR="000D29E4">
              <w:rPr>
                <w:noProof/>
                <w:webHidden/>
              </w:rPr>
              <w:instrText xml:space="preserve"> PAGEREF _Toc214024913 \h </w:instrText>
            </w:r>
            <w:r w:rsidR="000D29E4">
              <w:rPr>
                <w:noProof/>
                <w:webHidden/>
              </w:rPr>
            </w:r>
            <w:r w:rsidR="000D29E4">
              <w:rPr>
                <w:noProof/>
                <w:webHidden/>
              </w:rPr>
              <w:fldChar w:fldCharType="separate"/>
            </w:r>
            <w:r w:rsidR="000D29E4">
              <w:rPr>
                <w:noProof/>
                <w:webHidden/>
              </w:rPr>
              <w:t>8</w:t>
            </w:r>
            <w:r w:rsidR="000D29E4">
              <w:rPr>
                <w:noProof/>
                <w:webHidden/>
              </w:rPr>
              <w:fldChar w:fldCharType="end"/>
            </w:r>
          </w:hyperlink>
        </w:p>
        <w:p w:rsidR="000D29E4" w:rsidRDefault="008A4E44">
          <w:pPr>
            <w:pStyle w:val="TM2"/>
            <w:rPr>
              <w:noProof/>
            </w:rPr>
          </w:pPr>
          <w:hyperlink w:anchor="_Toc214024914" w:history="1">
            <w:r w:rsidR="000D29E4" w:rsidRPr="00315CF2">
              <w:rPr>
                <w:rStyle w:val="Lienhypertexte"/>
                <w:rFonts w:cstheme="minorHAnsi"/>
                <w:i/>
                <w:iCs/>
                <w:noProof/>
                <w:lang w:val="en"/>
              </w:rPr>
              <w:t>Electronic submission</w:t>
            </w:r>
            <w:r w:rsidR="000D29E4">
              <w:rPr>
                <w:noProof/>
                <w:webHidden/>
              </w:rPr>
              <w:tab/>
            </w:r>
            <w:r w:rsidR="000D29E4">
              <w:rPr>
                <w:noProof/>
                <w:webHidden/>
              </w:rPr>
              <w:fldChar w:fldCharType="begin"/>
            </w:r>
            <w:r w:rsidR="000D29E4">
              <w:rPr>
                <w:noProof/>
                <w:webHidden/>
              </w:rPr>
              <w:instrText xml:space="preserve"> PAGEREF _Toc214024914 \h </w:instrText>
            </w:r>
            <w:r w:rsidR="000D29E4">
              <w:rPr>
                <w:noProof/>
                <w:webHidden/>
              </w:rPr>
            </w:r>
            <w:r w:rsidR="000D29E4">
              <w:rPr>
                <w:noProof/>
                <w:webHidden/>
              </w:rPr>
              <w:fldChar w:fldCharType="separate"/>
            </w:r>
            <w:r w:rsidR="000D29E4">
              <w:rPr>
                <w:noProof/>
                <w:webHidden/>
              </w:rPr>
              <w:t>8</w:t>
            </w:r>
            <w:r w:rsidR="000D29E4">
              <w:rPr>
                <w:noProof/>
                <w:webHidden/>
              </w:rPr>
              <w:fldChar w:fldCharType="end"/>
            </w:r>
          </w:hyperlink>
        </w:p>
        <w:p w:rsidR="000D29E4" w:rsidRDefault="008A4E44">
          <w:pPr>
            <w:pStyle w:val="TM1"/>
            <w:tabs>
              <w:tab w:val="left" w:pos="1540"/>
              <w:tab w:val="right" w:leader="dot" w:pos="9329"/>
            </w:tabs>
            <w:rPr>
              <w:rFonts w:asciiTheme="minorHAnsi" w:eastAsiaTheme="minorEastAsia" w:hAnsiTheme="minorHAnsi" w:cstheme="minorBidi"/>
              <w:noProof/>
              <w:sz w:val="22"/>
              <w:szCs w:val="22"/>
            </w:rPr>
          </w:pPr>
          <w:hyperlink w:anchor="_Toc214024915" w:history="1">
            <w:r w:rsidR="000D29E4" w:rsidRPr="00315CF2">
              <w:rPr>
                <w:rStyle w:val="Lienhypertexte"/>
                <w:rFonts w:cstheme="minorHAnsi"/>
                <w:b/>
                <w:caps/>
                <w:noProof/>
              </w:rPr>
              <w:t>ARTICLE 5:</w:t>
            </w:r>
            <w:r w:rsidR="000D29E4">
              <w:rPr>
                <w:rFonts w:asciiTheme="minorHAnsi" w:eastAsiaTheme="minorEastAsia" w:hAnsiTheme="minorHAnsi" w:cstheme="minorBidi"/>
                <w:noProof/>
                <w:sz w:val="22"/>
                <w:szCs w:val="22"/>
              </w:rPr>
              <w:tab/>
            </w:r>
            <w:r w:rsidR="000D29E4" w:rsidRPr="00315CF2">
              <w:rPr>
                <w:rStyle w:val="Lienhypertexte"/>
                <w:rFonts w:cstheme="minorHAnsi"/>
                <w:b/>
                <w:bCs/>
                <w:caps/>
                <w:noProof/>
                <w:lang w:val="en"/>
              </w:rPr>
              <w:t>Analysis of applications</w:t>
            </w:r>
            <w:r w:rsidR="000D29E4">
              <w:rPr>
                <w:noProof/>
                <w:webHidden/>
              </w:rPr>
              <w:tab/>
            </w:r>
            <w:r w:rsidR="000D29E4">
              <w:rPr>
                <w:noProof/>
                <w:webHidden/>
              </w:rPr>
              <w:fldChar w:fldCharType="begin"/>
            </w:r>
            <w:r w:rsidR="000D29E4">
              <w:rPr>
                <w:noProof/>
                <w:webHidden/>
              </w:rPr>
              <w:instrText xml:space="preserve"> PAGEREF _Toc214024915 \h </w:instrText>
            </w:r>
            <w:r w:rsidR="000D29E4">
              <w:rPr>
                <w:noProof/>
                <w:webHidden/>
              </w:rPr>
            </w:r>
            <w:r w:rsidR="000D29E4">
              <w:rPr>
                <w:noProof/>
                <w:webHidden/>
              </w:rPr>
              <w:fldChar w:fldCharType="separate"/>
            </w:r>
            <w:r w:rsidR="000D29E4">
              <w:rPr>
                <w:noProof/>
                <w:webHidden/>
              </w:rPr>
              <w:t>9</w:t>
            </w:r>
            <w:r w:rsidR="000D29E4">
              <w:rPr>
                <w:noProof/>
                <w:webHidden/>
              </w:rPr>
              <w:fldChar w:fldCharType="end"/>
            </w:r>
          </w:hyperlink>
        </w:p>
        <w:p w:rsidR="000D29E4" w:rsidRDefault="008A4E44">
          <w:pPr>
            <w:pStyle w:val="TM2"/>
            <w:rPr>
              <w:noProof/>
            </w:rPr>
          </w:pPr>
          <w:hyperlink w:anchor="_Toc214024916" w:history="1">
            <w:r w:rsidR="000D29E4" w:rsidRPr="00315CF2">
              <w:rPr>
                <w:rStyle w:val="Lienhypertexte"/>
                <w:rFonts w:cstheme="minorHAnsi"/>
                <w:noProof/>
                <w:lang w:val="en"/>
              </w:rPr>
              <w:t>Application supplementary information requests</w:t>
            </w:r>
            <w:r w:rsidR="000D29E4">
              <w:rPr>
                <w:noProof/>
                <w:webHidden/>
              </w:rPr>
              <w:tab/>
            </w:r>
            <w:r w:rsidR="000D29E4">
              <w:rPr>
                <w:noProof/>
                <w:webHidden/>
              </w:rPr>
              <w:fldChar w:fldCharType="begin"/>
            </w:r>
            <w:r w:rsidR="000D29E4">
              <w:rPr>
                <w:noProof/>
                <w:webHidden/>
              </w:rPr>
              <w:instrText xml:space="preserve"> PAGEREF _Toc214024916 \h </w:instrText>
            </w:r>
            <w:r w:rsidR="000D29E4">
              <w:rPr>
                <w:noProof/>
                <w:webHidden/>
              </w:rPr>
            </w:r>
            <w:r w:rsidR="000D29E4">
              <w:rPr>
                <w:noProof/>
                <w:webHidden/>
              </w:rPr>
              <w:fldChar w:fldCharType="separate"/>
            </w:r>
            <w:r w:rsidR="000D29E4">
              <w:rPr>
                <w:noProof/>
                <w:webHidden/>
              </w:rPr>
              <w:t>9</w:t>
            </w:r>
            <w:r w:rsidR="000D29E4">
              <w:rPr>
                <w:noProof/>
                <w:webHidden/>
              </w:rPr>
              <w:fldChar w:fldCharType="end"/>
            </w:r>
          </w:hyperlink>
        </w:p>
        <w:p w:rsidR="000D29E4" w:rsidRDefault="008A4E44">
          <w:pPr>
            <w:pStyle w:val="TM2"/>
            <w:rPr>
              <w:noProof/>
            </w:rPr>
          </w:pPr>
          <w:hyperlink w:anchor="_Toc214024917" w:history="1">
            <w:r w:rsidR="000D29E4" w:rsidRPr="00315CF2">
              <w:rPr>
                <w:rStyle w:val="Lienhypertexte"/>
                <w:rFonts w:cstheme="minorHAnsi"/>
                <w:noProof/>
                <w:lang w:val="en"/>
              </w:rPr>
              <w:t>Rejection of late applications - Opening bids</w:t>
            </w:r>
            <w:r w:rsidR="000D29E4">
              <w:rPr>
                <w:noProof/>
                <w:webHidden/>
              </w:rPr>
              <w:tab/>
            </w:r>
            <w:r w:rsidR="000D29E4">
              <w:rPr>
                <w:noProof/>
                <w:webHidden/>
              </w:rPr>
              <w:fldChar w:fldCharType="begin"/>
            </w:r>
            <w:r w:rsidR="000D29E4">
              <w:rPr>
                <w:noProof/>
                <w:webHidden/>
              </w:rPr>
              <w:instrText xml:space="preserve"> PAGEREF _Toc214024917 \h </w:instrText>
            </w:r>
            <w:r w:rsidR="000D29E4">
              <w:rPr>
                <w:noProof/>
                <w:webHidden/>
              </w:rPr>
            </w:r>
            <w:r w:rsidR="000D29E4">
              <w:rPr>
                <w:noProof/>
                <w:webHidden/>
              </w:rPr>
              <w:fldChar w:fldCharType="separate"/>
            </w:r>
            <w:r w:rsidR="000D29E4">
              <w:rPr>
                <w:noProof/>
                <w:webHidden/>
              </w:rPr>
              <w:t>9</w:t>
            </w:r>
            <w:r w:rsidR="000D29E4">
              <w:rPr>
                <w:noProof/>
                <w:webHidden/>
              </w:rPr>
              <w:fldChar w:fldCharType="end"/>
            </w:r>
          </w:hyperlink>
        </w:p>
        <w:p w:rsidR="000D29E4" w:rsidRDefault="008A4E44">
          <w:pPr>
            <w:pStyle w:val="TM2"/>
            <w:rPr>
              <w:noProof/>
            </w:rPr>
          </w:pPr>
          <w:hyperlink w:anchor="_Toc214024918" w:history="1">
            <w:r w:rsidR="000D29E4" w:rsidRPr="00315CF2">
              <w:rPr>
                <w:rStyle w:val="Lienhypertexte"/>
                <w:rFonts w:cstheme="minorHAnsi"/>
                <w:noProof/>
                <w:lang w:val="en"/>
              </w:rPr>
              <w:t>Admissibility of applications</w:t>
            </w:r>
            <w:r w:rsidR="000D29E4">
              <w:rPr>
                <w:noProof/>
                <w:webHidden/>
              </w:rPr>
              <w:tab/>
            </w:r>
            <w:r w:rsidR="000D29E4">
              <w:rPr>
                <w:noProof/>
                <w:webHidden/>
              </w:rPr>
              <w:fldChar w:fldCharType="begin"/>
            </w:r>
            <w:r w:rsidR="000D29E4">
              <w:rPr>
                <w:noProof/>
                <w:webHidden/>
              </w:rPr>
              <w:instrText xml:space="preserve"> PAGEREF _Toc214024918 \h </w:instrText>
            </w:r>
            <w:r w:rsidR="000D29E4">
              <w:rPr>
                <w:noProof/>
                <w:webHidden/>
              </w:rPr>
            </w:r>
            <w:r w:rsidR="000D29E4">
              <w:rPr>
                <w:noProof/>
                <w:webHidden/>
              </w:rPr>
              <w:fldChar w:fldCharType="separate"/>
            </w:r>
            <w:r w:rsidR="000D29E4">
              <w:rPr>
                <w:noProof/>
                <w:webHidden/>
              </w:rPr>
              <w:t>9</w:t>
            </w:r>
            <w:r w:rsidR="000D29E4">
              <w:rPr>
                <w:noProof/>
                <w:webHidden/>
              </w:rPr>
              <w:fldChar w:fldCharType="end"/>
            </w:r>
          </w:hyperlink>
        </w:p>
        <w:p w:rsidR="000D29E4" w:rsidRDefault="008A4E44">
          <w:pPr>
            <w:pStyle w:val="TM1"/>
            <w:tabs>
              <w:tab w:val="left" w:pos="1540"/>
              <w:tab w:val="right" w:leader="dot" w:pos="9329"/>
            </w:tabs>
            <w:rPr>
              <w:rFonts w:asciiTheme="minorHAnsi" w:eastAsiaTheme="minorEastAsia" w:hAnsiTheme="minorHAnsi" w:cstheme="minorBidi"/>
              <w:noProof/>
              <w:sz w:val="22"/>
              <w:szCs w:val="22"/>
            </w:rPr>
          </w:pPr>
          <w:hyperlink w:anchor="_Toc214024919" w:history="1">
            <w:r w:rsidR="000D29E4" w:rsidRPr="00315CF2">
              <w:rPr>
                <w:rStyle w:val="Lienhypertexte"/>
                <w:rFonts w:cstheme="minorHAnsi"/>
                <w:b/>
                <w:caps/>
                <w:noProof/>
                <w:lang w:val="en-GB"/>
              </w:rPr>
              <w:t>ARTICLE 6:</w:t>
            </w:r>
            <w:r w:rsidR="000D29E4">
              <w:rPr>
                <w:rFonts w:asciiTheme="minorHAnsi" w:eastAsiaTheme="minorEastAsia" w:hAnsiTheme="minorHAnsi" w:cstheme="minorBidi"/>
                <w:noProof/>
                <w:sz w:val="22"/>
                <w:szCs w:val="22"/>
              </w:rPr>
              <w:tab/>
            </w:r>
            <w:r w:rsidR="000D29E4" w:rsidRPr="00315CF2">
              <w:rPr>
                <w:rStyle w:val="Lienhypertexte"/>
                <w:rFonts w:cstheme="minorHAnsi"/>
                <w:b/>
                <w:bCs/>
                <w:caps/>
                <w:noProof/>
                <w:lang w:val="en"/>
              </w:rPr>
              <w:t>Bid evaluation, negotiations and award</w:t>
            </w:r>
            <w:r w:rsidR="000D29E4">
              <w:rPr>
                <w:noProof/>
                <w:webHidden/>
              </w:rPr>
              <w:tab/>
            </w:r>
            <w:r w:rsidR="000D29E4">
              <w:rPr>
                <w:noProof/>
                <w:webHidden/>
              </w:rPr>
              <w:fldChar w:fldCharType="begin"/>
            </w:r>
            <w:r w:rsidR="000D29E4">
              <w:rPr>
                <w:noProof/>
                <w:webHidden/>
              </w:rPr>
              <w:instrText xml:space="preserve"> PAGEREF _Toc214024919 \h </w:instrText>
            </w:r>
            <w:r w:rsidR="000D29E4">
              <w:rPr>
                <w:noProof/>
                <w:webHidden/>
              </w:rPr>
            </w:r>
            <w:r w:rsidR="000D29E4">
              <w:rPr>
                <w:noProof/>
                <w:webHidden/>
              </w:rPr>
              <w:fldChar w:fldCharType="separate"/>
            </w:r>
            <w:r w:rsidR="000D29E4">
              <w:rPr>
                <w:noProof/>
                <w:webHidden/>
              </w:rPr>
              <w:t>10</w:t>
            </w:r>
            <w:r w:rsidR="000D29E4">
              <w:rPr>
                <w:noProof/>
                <w:webHidden/>
              </w:rPr>
              <w:fldChar w:fldCharType="end"/>
            </w:r>
          </w:hyperlink>
        </w:p>
        <w:p w:rsidR="000D29E4" w:rsidRDefault="008A4E44">
          <w:pPr>
            <w:pStyle w:val="TM2"/>
            <w:rPr>
              <w:noProof/>
            </w:rPr>
          </w:pPr>
          <w:hyperlink w:anchor="_Toc214024920" w:history="1">
            <w:r w:rsidR="000D29E4" w:rsidRPr="00315CF2">
              <w:rPr>
                <w:rStyle w:val="Lienhypertexte"/>
                <w:rFonts w:cstheme="minorHAnsi"/>
                <w:noProof/>
                <w:lang w:val="en"/>
              </w:rPr>
              <w:t>Rejection of late bids - Opening bids</w:t>
            </w:r>
            <w:r w:rsidR="000D29E4">
              <w:rPr>
                <w:noProof/>
                <w:webHidden/>
              </w:rPr>
              <w:tab/>
            </w:r>
            <w:r w:rsidR="000D29E4">
              <w:rPr>
                <w:noProof/>
                <w:webHidden/>
              </w:rPr>
              <w:fldChar w:fldCharType="begin"/>
            </w:r>
            <w:r w:rsidR="000D29E4">
              <w:rPr>
                <w:noProof/>
                <w:webHidden/>
              </w:rPr>
              <w:instrText xml:space="preserve"> PAGEREF _Toc214024920 \h </w:instrText>
            </w:r>
            <w:r w:rsidR="000D29E4">
              <w:rPr>
                <w:noProof/>
                <w:webHidden/>
              </w:rPr>
            </w:r>
            <w:r w:rsidR="000D29E4">
              <w:rPr>
                <w:noProof/>
                <w:webHidden/>
              </w:rPr>
              <w:fldChar w:fldCharType="separate"/>
            </w:r>
            <w:r w:rsidR="000D29E4">
              <w:rPr>
                <w:noProof/>
                <w:webHidden/>
              </w:rPr>
              <w:t>10</w:t>
            </w:r>
            <w:r w:rsidR="000D29E4">
              <w:rPr>
                <w:noProof/>
                <w:webHidden/>
              </w:rPr>
              <w:fldChar w:fldCharType="end"/>
            </w:r>
          </w:hyperlink>
        </w:p>
        <w:p w:rsidR="000D29E4" w:rsidRDefault="008A4E44">
          <w:pPr>
            <w:pStyle w:val="TM2"/>
            <w:rPr>
              <w:noProof/>
            </w:rPr>
          </w:pPr>
          <w:hyperlink w:anchor="_Toc214024921" w:history="1">
            <w:r w:rsidR="000D29E4" w:rsidRPr="00315CF2">
              <w:rPr>
                <w:rStyle w:val="Lienhypertexte"/>
                <w:rFonts w:cstheme="minorHAnsi"/>
                <w:noProof/>
                <w:lang w:val="en"/>
              </w:rPr>
              <w:t>Bid analysis</w:t>
            </w:r>
            <w:r w:rsidR="000D29E4">
              <w:rPr>
                <w:noProof/>
                <w:webHidden/>
              </w:rPr>
              <w:tab/>
            </w:r>
            <w:r w:rsidR="000D29E4">
              <w:rPr>
                <w:noProof/>
                <w:webHidden/>
              </w:rPr>
              <w:fldChar w:fldCharType="begin"/>
            </w:r>
            <w:r w:rsidR="000D29E4">
              <w:rPr>
                <w:noProof/>
                <w:webHidden/>
              </w:rPr>
              <w:instrText xml:space="preserve"> PAGEREF _Toc214024921 \h </w:instrText>
            </w:r>
            <w:r w:rsidR="000D29E4">
              <w:rPr>
                <w:noProof/>
                <w:webHidden/>
              </w:rPr>
            </w:r>
            <w:r w:rsidR="000D29E4">
              <w:rPr>
                <w:noProof/>
                <w:webHidden/>
              </w:rPr>
              <w:fldChar w:fldCharType="separate"/>
            </w:r>
            <w:r w:rsidR="000D29E4">
              <w:rPr>
                <w:noProof/>
                <w:webHidden/>
              </w:rPr>
              <w:t>10</w:t>
            </w:r>
            <w:r w:rsidR="000D29E4">
              <w:rPr>
                <w:noProof/>
                <w:webHidden/>
              </w:rPr>
              <w:fldChar w:fldCharType="end"/>
            </w:r>
          </w:hyperlink>
        </w:p>
        <w:p w:rsidR="000D29E4" w:rsidRDefault="008A4E44">
          <w:pPr>
            <w:pStyle w:val="TM2"/>
            <w:rPr>
              <w:noProof/>
            </w:rPr>
          </w:pPr>
          <w:hyperlink w:anchor="_Toc214024922" w:history="1">
            <w:r w:rsidR="000D29E4" w:rsidRPr="00315CF2">
              <w:rPr>
                <w:rStyle w:val="Lienhypertexte"/>
                <w:rFonts w:cstheme="minorHAnsi"/>
                <w:noProof/>
                <w:lang w:val="en"/>
              </w:rPr>
              <w:t>Rejection of non-conforming, inadmissible or inappropriate bids</w:t>
            </w:r>
            <w:r w:rsidR="000D29E4">
              <w:rPr>
                <w:noProof/>
                <w:webHidden/>
              </w:rPr>
              <w:tab/>
            </w:r>
            <w:r w:rsidR="000D29E4">
              <w:rPr>
                <w:noProof/>
                <w:webHidden/>
              </w:rPr>
              <w:fldChar w:fldCharType="begin"/>
            </w:r>
            <w:r w:rsidR="000D29E4">
              <w:rPr>
                <w:noProof/>
                <w:webHidden/>
              </w:rPr>
              <w:instrText xml:space="preserve"> PAGEREF _Toc214024922 \h </w:instrText>
            </w:r>
            <w:r w:rsidR="000D29E4">
              <w:rPr>
                <w:noProof/>
                <w:webHidden/>
              </w:rPr>
            </w:r>
            <w:r w:rsidR="000D29E4">
              <w:rPr>
                <w:noProof/>
                <w:webHidden/>
              </w:rPr>
              <w:fldChar w:fldCharType="separate"/>
            </w:r>
            <w:r w:rsidR="000D29E4">
              <w:rPr>
                <w:noProof/>
                <w:webHidden/>
              </w:rPr>
              <w:t>10</w:t>
            </w:r>
            <w:r w:rsidR="000D29E4">
              <w:rPr>
                <w:noProof/>
                <w:webHidden/>
              </w:rPr>
              <w:fldChar w:fldCharType="end"/>
            </w:r>
          </w:hyperlink>
        </w:p>
        <w:p w:rsidR="000D29E4" w:rsidRDefault="008A4E44">
          <w:pPr>
            <w:pStyle w:val="TM2"/>
            <w:rPr>
              <w:noProof/>
            </w:rPr>
          </w:pPr>
          <w:hyperlink w:anchor="_Toc214024923" w:history="1">
            <w:r w:rsidR="000D29E4" w:rsidRPr="00315CF2">
              <w:rPr>
                <w:rStyle w:val="Lienhypertexte"/>
                <w:rFonts w:cstheme="minorHAnsi"/>
                <w:noProof/>
                <w:lang w:val="en"/>
              </w:rPr>
              <w:t>Comparison of bids for selection of the most economically beneficial bid</w:t>
            </w:r>
            <w:r w:rsidR="000D29E4">
              <w:rPr>
                <w:noProof/>
                <w:webHidden/>
              </w:rPr>
              <w:tab/>
            </w:r>
            <w:r w:rsidR="000D29E4">
              <w:rPr>
                <w:noProof/>
                <w:webHidden/>
              </w:rPr>
              <w:fldChar w:fldCharType="begin"/>
            </w:r>
            <w:r w:rsidR="000D29E4">
              <w:rPr>
                <w:noProof/>
                <w:webHidden/>
              </w:rPr>
              <w:instrText xml:space="preserve"> PAGEREF _Toc214024923 \h </w:instrText>
            </w:r>
            <w:r w:rsidR="000D29E4">
              <w:rPr>
                <w:noProof/>
                <w:webHidden/>
              </w:rPr>
            </w:r>
            <w:r w:rsidR="000D29E4">
              <w:rPr>
                <w:noProof/>
                <w:webHidden/>
              </w:rPr>
              <w:fldChar w:fldCharType="separate"/>
            </w:r>
            <w:r w:rsidR="000D29E4">
              <w:rPr>
                <w:noProof/>
                <w:webHidden/>
              </w:rPr>
              <w:t>10</w:t>
            </w:r>
            <w:r w:rsidR="000D29E4">
              <w:rPr>
                <w:noProof/>
                <w:webHidden/>
              </w:rPr>
              <w:fldChar w:fldCharType="end"/>
            </w:r>
          </w:hyperlink>
        </w:p>
        <w:p w:rsidR="000D29E4" w:rsidRDefault="008A4E44">
          <w:pPr>
            <w:pStyle w:val="TM2"/>
            <w:rPr>
              <w:noProof/>
            </w:rPr>
          </w:pPr>
          <w:hyperlink w:anchor="_Toc214024924" w:history="1">
            <w:r w:rsidR="000D29E4" w:rsidRPr="00315CF2">
              <w:rPr>
                <w:rStyle w:val="Lienhypertexte"/>
                <w:rFonts w:cstheme="minorHAnsi"/>
                <w:i/>
                <w:iCs/>
                <w:noProof/>
                <w:lang w:val="en"/>
              </w:rPr>
              <w:t>Criterion 1: price of the services</w:t>
            </w:r>
            <w:r w:rsidR="000D29E4">
              <w:rPr>
                <w:noProof/>
                <w:webHidden/>
              </w:rPr>
              <w:tab/>
            </w:r>
            <w:r w:rsidR="000D29E4">
              <w:rPr>
                <w:noProof/>
                <w:webHidden/>
              </w:rPr>
              <w:fldChar w:fldCharType="begin"/>
            </w:r>
            <w:r w:rsidR="000D29E4">
              <w:rPr>
                <w:noProof/>
                <w:webHidden/>
              </w:rPr>
              <w:instrText xml:space="preserve"> PAGEREF _Toc214024924 \h </w:instrText>
            </w:r>
            <w:r w:rsidR="000D29E4">
              <w:rPr>
                <w:noProof/>
                <w:webHidden/>
              </w:rPr>
            </w:r>
            <w:r w:rsidR="000D29E4">
              <w:rPr>
                <w:noProof/>
                <w:webHidden/>
              </w:rPr>
              <w:fldChar w:fldCharType="separate"/>
            </w:r>
            <w:r w:rsidR="000D29E4">
              <w:rPr>
                <w:noProof/>
                <w:webHidden/>
              </w:rPr>
              <w:t>10</w:t>
            </w:r>
            <w:r w:rsidR="000D29E4">
              <w:rPr>
                <w:noProof/>
                <w:webHidden/>
              </w:rPr>
              <w:fldChar w:fldCharType="end"/>
            </w:r>
          </w:hyperlink>
        </w:p>
        <w:p w:rsidR="000D29E4" w:rsidRDefault="008A4E44">
          <w:pPr>
            <w:pStyle w:val="TM2"/>
            <w:rPr>
              <w:noProof/>
            </w:rPr>
          </w:pPr>
          <w:hyperlink w:anchor="_Toc214024925" w:history="1">
            <w:r w:rsidR="000D29E4" w:rsidRPr="00315CF2">
              <w:rPr>
                <w:rStyle w:val="Lienhypertexte"/>
                <w:rFonts w:cstheme="minorHAnsi"/>
                <w:i/>
                <w:iCs/>
                <w:noProof/>
                <w:lang w:val="en"/>
              </w:rPr>
              <w:t>Criterion 2: Technical offer</w:t>
            </w:r>
            <w:r w:rsidR="000D29E4">
              <w:rPr>
                <w:noProof/>
                <w:webHidden/>
              </w:rPr>
              <w:tab/>
            </w:r>
            <w:r w:rsidR="000D29E4">
              <w:rPr>
                <w:noProof/>
                <w:webHidden/>
              </w:rPr>
              <w:fldChar w:fldCharType="begin"/>
            </w:r>
            <w:r w:rsidR="000D29E4">
              <w:rPr>
                <w:noProof/>
                <w:webHidden/>
              </w:rPr>
              <w:instrText xml:space="preserve"> PAGEREF _Toc214024925 \h </w:instrText>
            </w:r>
            <w:r w:rsidR="000D29E4">
              <w:rPr>
                <w:noProof/>
                <w:webHidden/>
              </w:rPr>
            </w:r>
            <w:r w:rsidR="000D29E4">
              <w:rPr>
                <w:noProof/>
                <w:webHidden/>
              </w:rPr>
              <w:fldChar w:fldCharType="separate"/>
            </w:r>
            <w:r w:rsidR="000D29E4">
              <w:rPr>
                <w:noProof/>
                <w:webHidden/>
              </w:rPr>
              <w:t>10</w:t>
            </w:r>
            <w:r w:rsidR="000D29E4">
              <w:rPr>
                <w:noProof/>
                <w:webHidden/>
              </w:rPr>
              <w:fldChar w:fldCharType="end"/>
            </w:r>
          </w:hyperlink>
        </w:p>
        <w:p w:rsidR="000D29E4" w:rsidRDefault="008A4E44">
          <w:pPr>
            <w:pStyle w:val="TM2"/>
            <w:rPr>
              <w:noProof/>
            </w:rPr>
          </w:pPr>
          <w:hyperlink w:anchor="_Toc214024926" w:history="1">
            <w:r w:rsidR="000D29E4" w:rsidRPr="00315CF2">
              <w:rPr>
                <w:rStyle w:val="Lienhypertexte"/>
                <w:rFonts w:cstheme="minorHAnsi"/>
                <w:noProof/>
                <w:lang w:val="en"/>
              </w:rPr>
              <w:t>Negotiations</w:t>
            </w:r>
            <w:r w:rsidR="000D29E4">
              <w:rPr>
                <w:noProof/>
                <w:webHidden/>
              </w:rPr>
              <w:tab/>
            </w:r>
            <w:r w:rsidR="000D29E4">
              <w:rPr>
                <w:noProof/>
                <w:webHidden/>
              </w:rPr>
              <w:fldChar w:fldCharType="begin"/>
            </w:r>
            <w:r w:rsidR="000D29E4">
              <w:rPr>
                <w:noProof/>
                <w:webHidden/>
              </w:rPr>
              <w:instrText xml:space="preserve"> PAGEREF _Toc214024926 \h </w:instrText>
            </w:r>
            <w:r w:rsidR="000D29E4">
              <w:rPr>
                <w:noProof/>
                <w:webHidden/>
              </w:rPr>
            </w:r>
            <w:r w:rsidR="000D29E4">
              <w:rPr>
                <w:noProof/>
                <w:webHidden/>
              </w:rPr>
              <w:fldChar w:fldCharType="separate"/>
            </w:r>
            <w:r w:rsidR="000D29E4">
              <w:rPr>
                <w:noProof/>
                <w:webHidden/>
              </w:rPr>
              <w:t>11</w:t>
            </w:r>
            <w:r w:rsidR="000D29E4">
              <w:rPr>
                <w:noProof/>
                <w:webHidden/>
              </w:rPr>
              <w:fldChar w:fldCharType="end"/>
            </w:r>
          </w:hyperlink>
        </w:p>
        <w:p w:rsidR="000D29E4" w:rsidRDefault="008A4E44">
          <w:pPr>
            <w:pStyle w:val="TM2"/>
            <w:rPr>
              <w:noProof/>
            </w:rPr>
          </w:pPr>
          <w:hyperlink w:anchor="_Toc214024927" w:history="1">
            <w:r w:rsidR="000D29E4" w:rsidRPr="00315CF2">
              <w:rPr>
                <w:rStyle w:val="Lienhypertexte"/>
                <w:rFonts w:cstheme="minorHAnsi"/>
                <w:noProof/>
                <w:lang w:val="en"/>
              </w:rPr>
              <w:t>Award process</w:t>
            </w:r>
            <w:r w:rsidR="000D29E4">
              <w:rPr>
                <w:noProof/>
                <w:webHidden/>
              </w:rPr>
              <w:tab/>
            </w:r>
            <w:r w:rsidR="000D29E4">
              <w:rPr>
                <w:noProof/>
                <w:webHidden/>
              </w:rPr>
              <w:fldChar w:fldCharType="begin"/>
            </w:r>
            <w:r w:rsidR="000D29E4">
              <w:rPr>
                <w:noProof/>
                <w:webHidden/>
              </w:rPr>
              <w:instrText xml:space="preserve"> PAGEREF _Toc214024927 \h </w:instrText>
            </w:r>
            <w:r w:rsidR="000D29E4">
              <w:rPr>
                <w:noProof/>
                <w:webHidden/>
              </w:rPr>
            </w:r>
            <w:r w:rsidR="000D29E4">
              <w:rPr>
                <w:noProof/>
                <w:webHidden/>
              </w:rPr>
              <w:fldChar w:fldCharType="separate"/>
            </w:r>
            <w:r w:rsidR="000D29E4">
              <w:rPr>
                <w:noProof/>
                <w:webHidden/>
              </w:rPr>
              <w:t>11</w:t>
            </w:r>
            <w:r w:rsidR="000D29E4">
              <w:rPr>
                <w:noProof/>
                <w:webHidden/>
              </w:rPr>
              <w:fldChar w:fldCharType="end"/>
            </w:r>
          </w:hyperlink>
        </w:p>
        <w:p w:rsidR="000D29E4" w:rsidRDefault="008A4E44">
          <w:pPr>
            <w:pStyle w:val="TM1"/>
            <w:tabs>
              <w:tab w:val="left" w:pos="1540"/>
              <w:tab w:val="right" w:leader="dot" w:pos="9329"/>
            </w:tabs>
            <w:rPr>
              <w:rFonts w:asciiTheme="minorHAnsi" w:eastAsiaTheme="minorEastAsia" w:hAnsiTheme="minorHAnsi" w:cstheme="minorBidi"/>
              <w:noProof/>
              <w:sz w:val="22"/>
              <w:szCs w:val="22"/>
            </w:rPr>
          </w:pPr>
          <w:hyperlink w:anchor="_Toc214024928" w:history="1">
            <w:r w:rsidR="000D29E4" w:rsidRPr="00315CF2">
              <w:rPr>
                <w:rStyle w:val="Lienhypertexte"/>
                <w:rFonts w:cstheme="minorHAnsi"/>
                <w:b/>
                <w:caps/>
                <w:noProof/>
                <w:lang w:val="en-GB"/>
              </w:rPr>
              <w:t>ARTICLE 7:</w:t>
            </w:r>
            <w:r w:rsidR="000D29E4">
              <w:rPr>
                <w:rFonts w:asciiTheme="minorHAnsi" w:eastAsiaTheme="minorEastAsia" w:hAnsiTheme="minorHAnsi" w:cstheme="minorBidi"/>
                <w:noProof/>
                <w:sz w:val="22"/>
                <w:szCs w:val="22"/>
              </w:rPr>
              <w:tab/>
            </w:r>
            <w:r w:rsidR="000D29E4" w:rsidRPr="00315CF2">
              <w:rPr>
                <w:rStyle w:val="Lienhypertexte"/>
                <w:rFonts w:cstheme="minorHAnsi"/>
                <w:b/>
                <w:bCs/>
                <w:caps/>
                <w:noProof/>
                <w:lang w:val="en"/>
              </w:rPr>
              <w:t>Processing of personal data in the context of this tender and for the purposes of contract monitoring</w:t>
            </w:r>
            <w:r w:rsidR="000D29E4">
              <w:rPr>
                <w:noProof/>
                <w:webHidden/>
              </w:rPr>
              <w:tab/>
            </w:r>
            <w:r w:rsidR="000D29E4">
              <w:rPr>
                <w:noProof/>
                <w:webHidden/>
              </w:rPr>
              <w:fldChar w:fldCharType="begin"/>
            </w:r>
            <w:r w:rsidR="000D29E4">
              <w:rPr>
                <w:noProof/>
                <w:webHidden/>
              </w:rPr>
              <w:instrText xml:space="preserve"> PAGEREF _Toc214024928 \h </w:instrText>
            </w:r>
            <w:r w:rsidR="000D29E4">
              <w:rPr>
                <w:noProof/>
                <w:webHidden/>
              </w:rPr>
            </w:r>
            <w:r w:rsidR="000D29E4">
              <w:rPr>
                <w:noProof/>
                <w:webHidden/>
              </w:rPr>
              <w:fldChar w:fldCharType="separate"/>
            </w:r>
            <w:r w:rsidR="000D29E4">
              <w:rPr>
                <w:noProof/>
                <w:webHidden/>
              </w:rPr>
              <w:t>11</w:t>
            </w:r>
            <w:r w:rsidR="000D29E4">
              <w:rPr>
                <w:noProof/>
                <w:webHidden/>
              </w:rPr>
              <w:fldChar w:fldCharType="end"/>
            </w:r>
          </w:hyperlink>
        </w:p>
        <w:p w:rsidR="000D29E4" w:rsidRDefault="008A4E44">
          <w:pPr>
            <w:pStyle w:val="TM2"/>
            <w:rPr>
              <w:noProof/>
            </w:rPr>
          </w:pPr>
          <w:hyperlink w:anchor="_Toc214024929" w:history="1">
            <w:r w:rsidR="000D29E4" w:rsidRPr="00315CF2">
              <w:rPr>
                <w:rStyle w:val="Lienhypertexte"/>
                <w:rFonts w:cstheme="minorHAnsi"/>
                <w:noProof/>
                <w:lang w:val="en"/>
              </w:rPr>
              <w:t>Identity and contact details of the data controller and its representative</w:t>
            </w:r>
            <w:r w:rsidR="000D29E4">
              <w:rPr>
                <w:noProof/>
                <w:webHidden/>
              </w:rPr>
              <w:tab/>
            </w:r>
            <w:r w:rsidR="000D29E4">
              <w:rPr>
                <w:noProof/>
                <w:webHidden/>
              </w:rPr>
              <w:fldChar w:fldCharType="begin"/>
            </w:r>
            <w:r w:rsidR="000D29E4">
              <w:rPr>
                <w:noProof/>
                <w:webHidden/>
              </w:rPr>
              <w:instrText xml:space="preserve"> PAGEREF _Toc214024929 \h </w:instrText>
            </w:r>
            <w:r w:rsidR="000D29E4">
              <w:rPr>
                <w:noProof/>
                <w:webHidden/>
              </w:rPr>
            </w:r>
            <w:r w:rsidR="000D29E4">
              <w:rPr>
                <w:noProof/>
                <w:webHidden/>
              </w:rPr>
              <w:fldChar w:fldCharType="separate"/>
            </w:r>
            <w:r w:rsidR="000D29E4">
              <w:rPr>
                <w:noProof/>
                <w:webHidden/>
              </w:rPr>
              <w:t>11</w:t>
            </w:r>
            <w:r w:rsidR="000D29E4">
              <w:rPr>
                <w:noProof/>
                <w:webHidden/>
              </w:rPr>
              <w:fldChar w:fldCharType="end"/>
            </w:r>
          </w:hyperlink>
        </w:p>
        <w:p w:rsidR="000D29E4" w:rsidRDefault="008A4E44">
          <w:pPr>
            <w:pStyle w:val="TM2"/>
            <w:rPr>
              <w:noProof/>
            </w:rPr>
          </w:pPr>
          <w:hyperlink w:anchor="_Toc214024930" w:history="1">
            <w:r w:rsidR="000D29E4" w:rsidRPr="00315CF2">
              <w:rPr>
                <w:rStyle w:val="Lienhypertexte"/>
                <w:rFonts w:cstheme="minorHAnsi"/>
                <w:noProof/>
              </w:rPr>
              <w:t>For the PLACE platform:</w:t>
            </w:r>
            <w:r w:rsidR="000D29E4">
              <w:rPr>
                <w:noProof/>
                <w:webHidden/>
              </w:rPr>
              <w:tab/>
            </w:r>
            <w:r w:rsidR="000D29E4">
              <w:rPr>
                <w:noProof/>
                <w:webHidden/>
              </w:rPr>
              <w:fldChar w:fldCharType="begin"/>
            </w:r>
            <w:r w:rsidR="000D29E4">
              <w:rPr>
                <w:noProof/>
                <w:webHidden/>
              </w:rPr>
              <w:instrText xml:space="preserve"> PAGEREF _Toc214024930 \h </w:instrText>
            </w:r>
            <w:r w:rsidR="000D29E4">
              <w:rPr>
                <w:noProof/>
                <w:webHidden/>
              </w:rPr>
            </w:r>
            <w:r w:rsidR="000D29E4">
              <w:rPr>
                <w:noProof/>
                <w:webHidden/>
              </w:rPr>
              <w:fldChar w:fldCharType="separate"/>
            </w:r>
            <w:r w:rsidR="000D29E4">
              <w:rPr>
                <w:noProof/>
                <w:webHidden/>
              </w:rPr>
              <w:t>11</w:t>
            </w:r>
            <w:r w:rsidR="000D29E4">
              <w:rPr>
                <w:noProof/>
                <w:webHidden/>
              </w:rPr>
              <w:fldChar w:fldCharType="end"/>
            </w:r>
          </w:hyperlink>
        </w:p>
        <w:p w:rsidR="000D29E4" w:rsidRDefault="008A4E44">
          <w:pPr>
            <w:pStyle w:val="TM2"/>
            <w:rPr>
              <w:noProof/>
            </w:rPr>
          </w:pPr>
          <w:hyperlink w:anchor="_Toc214024931" w:history="1">
            <w:r w:rsidR="000D29E4" w:rsidRPr="00315CF2">
              <w:rPr>
                <w:rStyle w:val="Lienhypertexte"/>
                <w:rFonts w:cstheme="minorHAnsi"/>
                <w:noProof/>
                <w:lang w:val="en"/>
              </w:rPr>
              <w:t>Contact details of the Data Protection Officer:</w:t>
            </w:r>
            <w:r w:rsidR="000D29E4">
              <w:rPr>
                <w:noProof/>
                <w:webHidden/>
              </w:rPr>
              <w:tab/>
            </w:r>
            <w:r w:rsidR="000D29E4">
              <w:rPr>
                <w:noProof/>
                <w:webHidden/>
              </w:rPr>
              <w:fldChar w:fldCharType="begin"/>
            </w:r>
            <w:r w:rsidR="000D29E4">
              <w:rPr>
                <w:noProof/>
                <w:webHidden/>
              </w:rPr>
              <w:instrText xml:space="preserve"> PAGEREF _Toc214024931 \h </w:instrText>
            </w:r>
            <w:r w:rsidR="000D29E4">
              <w:rPr>
                <w:noProof/>
                <w:webHidden/>
              </w:rPr>
            </w:r>
            <w:r w:rsidR="000D29E4">
              <w:rPr>
                <w:noProof/>
                <w:webHidden/>
              </w:rPr>
              <w:fldChar w:fldCharType="separate"/>
            </w:r>
            <w:r w:rsidR="000D29E4">
              <w:rPr>
                <w:noProof/>
                <w:webHidden/>
              </w:rPr>
              <w:t>11</w:t>
            </w:r>
            <w:r w:rsidR="000D29E4">
              <w:rPr>
                <w:noProof/>
                <w:webHidden/>
              </w:rPr>
              <w:fldChar w:fldCharType="end"/>
            </w:r>
          </w:hyperlink>
        </w:p>
        <w:p w:rsidR="000D29E4" w:rsidRDefault="008A4E44">
          <w:pPr>
            <w:pStyle w:val="TM2"/>
            <w:rPr>
              <w:noProof/>
            </w:rPr>
          </w:pPr>
          <w:hyperlink w:anchor="_Toc214024932" w:history="1">
            <w:r w:rsidR="000D29E4" w:rsidRPr="00315CF2">
              <w:rPr>
                <w:rStyle w:val="Lienhypertexte"/>
                <w:rFonts w:cstheme="minorHAnsi"/>
                <w:noProof/>
                <w:lang w:val="en"/>
              </w:rPr>
              <w:t>For the contracting authority:</w:t>
            </w:r>
            <w:r w:rsidR="000D29E4">
              <w:rPr>
                <w:noProof/>
                <w:webHidden/>
              </w:rPr>
              <w:tab/>
            </w:r>
            <w:r w:rsidR="000D29E4">
              <w:rPr>
                <w:noProof/>
                <w:webHidden/>
              </w:rPr>
              <w:fldChar w:fldCharType="begin"/>
            </w:r>
            <w:r w:rsidR="000D29E4">
              <w:rPr>
                <w:noProof/>
                <w:webHidden/>
              </w:rPr>
              <w:instrText xml:space="preserve"> PAGEREF _Toc214024932 \h </w:instrText>
            </w:r>
            <w:r w:rsidR="000D29E4">
              <w:rPr>
                <w:noProof/>
                <w:webHidden/>
              </w:rPr>
            </w:r>
            <w:r w:rsidR="000D29E4">
              <w:rPr>
                <w:noProof/>
                <w:webHidden/>
              </w:rPr>
              <w:fldChar w:fldCharType="separate"/>
            </w:r>
            <w:r w:rsidR="000D29E4">
              <w:rPr>
                <w:noProof/>
                <w:webHidden/>
              </w:rPr>
              <w:t>11</w:t>
            </w:r>
            <w:r w:rsidR="000D29E4">
              <w:rPr>
                <w:noProof/>
                <w:webHidden/>
              </w:rPr>
              <w:fldChar w:fldCharType="end"/>
            </w:r>
          </w:hyperlink>
        </w:p>
        <w:p w:rsidR="000D29E4" w:rsidRDefault="008A4E44">
          <w:pPr>
            <w:pStyle w:val="TM2"/>
            <w:rPr>
              <w:noProof/>
            </w:rPr>
          </w:pPr>
          <w:hyperlink w:anchor="_Toc214024933" w:history="1">
            <w:r w:rsidR="000D29E4" w:rsidRPr="00315CF2">
              <w:rPr>
                <w:rStyle w:val="Lienhypertexte"/>
                <w:rFonts w:cstheme="minorHAnsi"/>
                <w:noProof/>
                <w:lang w:val="en"/>
              </w:rPr>
              <w:t>Contact details of the Data Protection Officer:</w:t>
            </w:r>
            <w:r w:rsidR="000D29E4">
              <w:rPr>
                <w:noProof/>
                <w:webHidden/>
              </w:rPr>
              <w:tab/>
            </w:r>
            <w:r w:rsidR="000D29E4">
              <w:rPr>
                <w:noProof/>
                <w:webHidden/>
              </w:rPr>
              <w:fldChar w:fldCharType="begin"/>
            </w:r>
            <w:r w:rsidR="000D29E4">
              <w:rPr>
                <w:noProof/>
                <w:webHidden/>
              </w:rPr>
              <w:instrText xml:space="preserve"> PAGEREF _Toc214024933 \h </w:instrText>
            </w:r>
            <w:r w:rsidR="000D29E4">
              <w:rPr>
                <w:noProof/>
                <w:webHidden/>
              </w:rPr>
            </w:r>
            <w:r w:rsidR="000D29E4">
              <w:rPr>
                <w:noProof/>
                <w:webHidden/>
              </w:rPr>
              <w:fldChar w:fldCharType="separate"/>
            </w:r>
            <w:r w:rsidR="000D29E4">
              <w:rPr>
                <w:noProof/>
                <w:webHidden/>
              </w:rPr>
              <w:t>12</w:t>
            </w:r>
            <w:r w:rsidR="000D29E4">
              <w:rPr>
                <w:noProof/>
                <w:webHidden/>
              </w:rPr>
              <w:fldChar w:fldCharType="end"/>
            </w:r>
          </w:hyperlink>
        </w:p>
        <w:p w:rsidR="000D29E4" w:rsidRDefault="008A4E44">
          <w:pPr>
            <w:pStyle w:val="TM1"/>
            <w:tabs>
              <w:tab w:val="left" w:pos="1540"/>
              <w:tab w:val="right" w:leader="dot" w:pos="9329"/>
            </w:tabs>
            <w:rPr>
              <w:rFonts w:asciiTheme="minorHAnsi" w:eastAsiaTheme="minorEastAsia" w:hAnsiTheme="minorHAnsi" w:cstheme="minorBidi"/>
              <w:noProof/>
              <w:sz w:val="22"/>
              <w:szCs w:val="22"/>
            </w:rPr>
          </w:pPr>
          <w:hyperlink w:anchor="_Toc214024934" w:history="1">
            <w:r w:rsidR="000D29E4" w:rsidRPr="00315CF2">
              <w:rPr>
                <w:rStyle w:val="Lienhypertexte"/>
                <w:rFonts w:cstheme="minorHAnsi"/>
                <w:b/>
                <w:caps/>
                <w:noProof/>
              </w:rPr>
              <w:t>ARTICLE 8:</w:t>
            </w:r>
            <w:r w:rsidR="000D29E4">
              <w:rPr>
                <w:rFonts w:asciiTheme="minorHAnsi" w:eastAsiaTheme="minorEastAsia" w:hAnsiTheme="minorHAnsi" w:cstheme="minorBidi"/>
                <w:noProof/>
                <w:sz w:val="22"/>
                <w:szCs w:val="22"/>
              </w:rPr>
              <w:tab/>
            </w:r>
            <w:r w:rsidR="000D29E4" w:rsidRPr="00315CF2">
              <w:rPr>
                <w:rStyle w:val="Lienhypertexte"/>
                <w:rFonts w:cstheme="minorHAnsi"/>
                <w:b/>
                <w:bCs/>
                <w:caps/>
                <w:noProof/>
                <w:lang w:val="en"/>
              </w:rPr>
              <w:t>ADDITIONAL INFORMATION</w:t>
            </w:r>
            <w:r w:rsidR="000D29E4">
              <w:rPr>
                <w:noProof/>
                <w:webHidden/>
              </w:rPr>
              <w:tab/>
            </w:r>
            <w:r w:rsidR="000D29E4">
              <w:rPr>
                <w:noProof/>
                <w:webHidden/>
              </w:rPr>
              <w:fldChar w:fldCharType="begin"/>
            </w:r>
            <w:r w:rsidR="000D29E4">
              <w:rPr>
                <w:noProof/>
                <w:webHidden/>
              </w:rPr>
              <w:instrText xml:space="preserve"> PAGEREF _Toc214024934 \h </w:instrText>
            </w:r>
            <w:r w:rsidR="000D29E4">
              <w:rPr>
                <w:noProof/>
                <w:webHidden/>
              </w:rPr>
            </w:r>
            <w:r w:rsidR="000D29E4">
              <w:rPr>
                <w:noProof/>
                <w:webHidden/>
              </w:rPr>
              <w:fldChar w:fldCharType="separate"/>
            </w:r>
            <w:r w:rsidR="000D29E4">
              <w:rPr>
                <w:noProof/>
                <w:webHidden/>
              </w:rPr>
              <w:t>12</w:t>
            </w:r>
            <w:r w:rsidR="000D29E4">
              <w:rPr>
                <w:noProof/>
                <w:webHidden/>
              </w:rPr>
              <w:fldChar w:fldCharType="end"/>
            </w:r>
          </w:hyperlink>
        </w:p>
        <w:p w:rsidR="000D29E4" w:rsidRDefault="008A4E44">
          <w:pPr>
            <w:pStyle w:val="TM1"/>
            <w:tabs>
              <w:tab w:val="left" w:pos="1540"/>
              <w:tab w:val="right" w:leader="dot" w:pos="9329"/>
            </w:tabs>
            <w:rPr>
              <w:rFonts w:asciiTheme="minorHAnsi" w:eastAsiaTheme="minorEastAsia" w:hAnsiTheme="minorHAnsi" w:cstheme="minorBidi"/>
              <w:noProof/>
              <w:sz w:val="22"/>
              <w:szCs w:val="22"/>
            </w:rPr>
          </w:pPr>
          <w:hyperlink w:anchor="_Toc214024935" w:history="1">
            <w:r w:rsidR="000D29E4" w:rsidRPr="00315CF2">
              <w:rPr>
                <w:rStyle w:val="Lienhypertexte"/>
                <w:rFonts w:cstheme="minorHAnsi"/>
                <w:b/>
                <w:caps/>
                <w:noProof/>
              </w:rPr>
              <w:t>ARTICLE 9:</w:t>
            </w:r>
            <w:r w:rsidR="000D29E4">
              <w:rPr>
                <w:rFonts w:asciiTheme="minorHAnsi" w:eastAsiaTheme="minorEastAsia" w:hAnsiTheme="minorHAnsi" w:cstheme="minorBidi"/>
                <w:noProof/>
                <w:sz w:val="22"/>
                <w:szCs w:val="22"/>
              </w:rPr>
              <w:tab/>
            </w:r>
            <w:r w:rsidR="000D29E4" w:rsidRPr="00315CF2">
              <w:rPr>
                <w:rStyle w:val="Lienhypertexte"/>
                <w:rFonts w:cstheme="minorHAnsi"/>
                <w:b/>
                <w:bCs/>
                <w:caps/>
                <w:noProof/>
                <w:lang w:val="en"/>
              </w:rPr>
              <w:t>Appeal channels and deadlines</w:t>
            </w:r>
            <w:r w:rsidR="000D29E4">
              <w:rPr>
                <w:noProof/>
                <w:webHidden/>
              </w:rPr>
              <w:tab/>
            </w:r>
            <w:r w:rsidR="000D29E4">
              <w:rPr>
                <w:noProof/>
                <w:webHidden/>
              </w:rPr>
              <w:fldChar w:fldCharType="begin"/>
            </w:r>
            <w:r w:rsidR="000D29E4">
              <w:rPr>
                <w:noProof/>
                <w:webHidden/>
              </w:rPr>
              <w:instrText xml:space="preserve"> PAGEREF _Toc214024935 \h </w:instrText>
            </w:r>
            <w:r w:rsidR="000D29E4">
              <w:rPr>
                <w:noProof/>
                <w:webHidden/>
              </w:rPr>
            </w:r>
            <w:r w:rsidR="000D29E4">
              <w:rPr>
                <w:noProof/>
                <w:webHidden/>
              </w:rPr>
              <w:fldChar w:fldCharType="separate"/>
            </w:r>
            <w:r w:rsidR="000D29E4">
              <w:rPr>
                <w:noProof/>
                <w:webHidden/>
              </w:rPr>
              <w:t>12</w:t>
            </w:r>
            <w:r w:rsidR="000D29E4">
              <w:rPr>
                <w:noProof/>
                <w:webHidden/>
              </w:rPr>
              <w:fldChar w:fldCharType="end"/>
            </w:r>
          </w:hyperlink>
        </w:p>
        <w:p w:rsidR="008C0DA8" w:rsidRDefault="00663D55">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rsidR="008C0DA8" w:rsidRDefault="008C0DA8">
      <w:pPr>
        <w:widowControl w:val="0"/>
        <w:jc w:val="right"/>
        <w:rPr>
          <w:rFonts w:asciiTheme="minorHAnsi" w:hAnsiTheme="minorHAnsi" w:cstheme="minorHAnsi"/>
          <w:b/>
          <w:sz w:val="22"/>
          <w:szCs w:val="22"/>
        </w:rPr>
        <w:sectPr w:rsidR="008C0DA8">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rsidR="008C0DA8" w:rsidRDefault="00663D5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214024884"/>
      <w:r>
        <w:rPr>
          <w:rFonts w:asciiTheme="minorHAnsi" w:hAnsiTheme="minorHAnsi" w:cstheme="minorHAnsi"/>
          <w:b/>
          <w:bCs/>
          <w:caps/>
          <w:sz w:val="28"/>
          <w:szCs w:val="22"/>
          <w:u w:val="single"/>
          <w:lang w:val="en"/>
        </w:rPr>
        <w:lastRenderedPageBreak/>
        <w:t>Object and scope of the tender</w:t>
      </w:r>
      <w:bookmarkEnd w:id="2"/>
    </w:p>
    <w:p w:rsidR="008C0DA8" w:rsidRDefault="008C0DA8">
      <w:pPr>
        <w:pStyle w:val="Titre2"/>
        <w:spacing w:before="120" w:after="120" w:line="240" w:lineRule="auto"/>
        <w:jc w:val="both"/>
        <w:rPr>
          <w:rFonts w:asciiTheme="minorHAnsi" w:hAnsiTheme="minorHAnsi" w:cstheme="minorHAnsi"/>
          <w:sz w:val="22"/>
          <w:szCs w:val="22"/>
          <w:u w:val="single"/>
          <w:lang w:val="en"/>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11" w:name="_Toc214024885"/>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rsidR="008C0DA8" w:rsidRDefault="00663D55">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The tender covers the award of a service contract covering the provision of a </w:t>
      </w:r>
      <w:r>
        <w:rPr>
          <w:rFonts w:asciiTheme="minorHAnsi" w:hAnsiTheme="minorHAnsi" w:cstheme="minorHAnsi"/>
          <w:b/>
          <w:szCs w:val="22"/>
          <w:lang w:val="en"/>
        </w:rPr>
        <w:t xml:space="preserve">MEAL Expertise </w:t>
      </w:r>
      <w:r>
        <w:rPr>
          <w:rFonts w:asciiTheme="minorHAnsi" w:hAnsiTheme="minorHAnsi" w:cstheme="minorHAnsi"/>
          <w:szCs w:val="22"/>
          <w:lang w:val="en"/>
        </w:rPr>
        <w:t>for the project Implementation of the Circular Economy Roadmap in Mauritius.</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rsidR="008C0DA8" w:rsidRDefault="008C0DA8">
      <w:pPr>
        <w:pStyle w:val="Titre2"/>
        <w:spacing w:before="120" w:after="120" w:line="240" w:lineRule="auto"/>
        <w:jc w:val="both"/>
        <w:rPr>
          <w:rFonts w:asciiTheme="minorHAnsi" w:hAnsiTheme="minorHAnsi" w:cstheme="minorHAnsi"/>
          <w:sz w:val="22"/>
          <w:szCs w:val="22"/>
          <w:u w:val="single"/>
          <w:lang w:val="en"/>
        </w:rPr>
      </w:pP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12" w:name="_Toc214024886"/>
      <w:r>
        <w:rPr>
          <w:rFonts w:asciiTheme="minorHAnsi" w:hAnsiTheme="minorHAnsi" w:cstheme="minorHAnsi"/>
          <w:sz w:val="22"/>
          <w:szCs w:val="22"/>
          <w:u w:val="single"/>
          <w:lang w:val="en"/>
        </w:rPr>
        <w:t>Scope of the tender</w:t>
      </w:r>
      <w:bookmarkEnd w:id="12"/>
    </w:p>
    <w:p w:rsidR="008C0DA8" w:rsidRDefault="00663D55">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rsidR="008C0DA8" w:rsidRDefault="00663D55">
      <w:pPr>
        <w:pStyle w:val="u"/>
        <w:spacing w:before="120"/>
        <w:ind w:left="0"/>
        <w:rPr>
          <w:rFonts w:asciiTheme="minorHAnsi" w:hAnsiTheme="minorHAnsi" w:cstheme="minorHAnsi"/>
          <w:szCs w:val="22"/>
          <w:lang w:val="en-GB"/>
        </w:rPr>
      </w:pPr>
      <w:r>
        <w:rPr>
          <w:rFonts w:asciiTheme="minorHAnsi" w:hAnsiTheme="minorHAnsi" w:cstheme="minorHAnsi"/>
          <w:szCs w:val="22"/>
          <w:lang w:val="en"/>
        </w:rPr>
        <w:t>It is awarded by means of adapted procedure in application of Articles L. 2123-1 and R. 2123-1 to R. 2123-7 of CCP.</w:t>
      </w: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13" w:name="_Toc214024887"/>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8C0DA8">
        <w:tc>
          <w:tcPr>
            <w:tcW w:w="1696" w:type="dxa"/>
            <w:tcBorders>
              <w:top w:val="single" w:sz="4" w:space="0" w:color="auto"/>
              <w:left w:val="single" w:sz="4" w:space="0" w:color="auto"/>
              <w:bottom w:val="single" w:sz="4" w:space="0" w:color="auto"/>
              <w:right w:val="single" w:sz="4" w:space="0" w:color="auto"/>
            </w:tcBorders>
          </w:tcPr>
          <w:p w:rsidR="008C0DA8" w:rsidRDefault="00663D55">
            <w:pPr>
              <w:spacing w:line="240" w:lineRule="auto"/>
              <w:jc w:val="center"/>
              <w:rPr>
                <w:rFonts w:asciiTheme="minorHAnsi" w:hAnsiTheme="minorHAnsi" w:cstheme="minorHAnsi"/>
                <w:b/>
                <w:sz w:val="22"/>
                <w:szCs w:val="22"/>
              </w:rPr>
            </w:pPr>
            <w:r>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tcPr>
          <w:p w:rsidR="008C0DA8" w:rsidRDefault="00663D55">
            <w:pPr>
              <w:spacing w:line="240" w:lineRule="auto"/>
              <w:jc w:val="both"/>
              <w:rPr>
                <w:rFonts w:asciiTheme="minorHAnsi" w:hAnsiTheme="minorHAnsi" w:cstheme="minorHAnsi"/>
                <w:b/>
                <w:sz w:val="22"/>
                <w:szCs w:val="22"/>
              </w:rPr>
            </w:pPr>
            <w:r>
              <w:rPr>
                <w:rFonts w:asciiTheme="minorHAnsi" w:hAnsiTheme="minorHAnsi" w:cstheme="minorHAnsi"/>
                <w:b/>
                <w:bCs/>
                <w:sz w:val="22"/>
                <w:szCs w:val="22"/>
                <w:lang w:val="en"/>
              </w:rPr>
              <w:t>Stage</w:t>
            </w:r>
          </w:p>
        </w:tc>
      </w:tr>
      <w:tr w:rsidR="008C0DA8">
        <w:tc>
          <w:tcPr>
            <w:tcW w:w="1696" w:type="dxa"/>
            <w:tcBorders>
              <w:top w:val="single" w:sz="4" w:space="0" w:color="auto"/>
              <w:left w:val="single" w:sz="4" w:space="0" w:color="auto"/>
              <w:bottom w:val="single" w:sz="4" w:space="0" w:color="auto"/>
              <w:right w:val="single" w:sz="4" w:space="0" w:color="auto"/>
            </w:tcBorders>
          </w:tcPr>
          <w:p w:rsidR="008C0DA8" w:rsidRDefault="00663D55">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w:t>
            </w:r>
            <w:r w:rsidR="00E91C85">
              <w:rPr>
                <w:rFonts w:asciiTheme="minorHAnsi" w:hAnsiTheme="minorHAnsi" w:cstheme="minorHAnsi"/>
                <w:sz w:val="22"/>
                <w:szCs w:val="22"/>
                <w:lang w:val="en"/>
              </w:rPr>
              <w:t>7</w:t>
            </w:r>
            <w:r>
              <w:rPr>
                <w:rFonts w:asciiTheme="minorHAnsi" w:hAnsiTheme="minorHAnsi" w:cstheme="minorHAnsi"/>
                <w:sz w:val="22"/>
                <w:szCs w:val="22"/>
                <w:lang w:val="en"/>
              </w:rPr>
              <w:t>/12/2025</w:t>
            </w:r>
          </w:p>
        </w:tc>
        <w:tc>
          <w:tcPr>
            <w:tcW w:w="6237" w:type="dxa"/>
            <w:tcBorders>
              <w:top w:val="single" w:sz="4" w:space="0" w:color="auto"/>
              <w:left w:val="single" w:sz="4" w:space="0" w:color="auto"/>
              <w:bottom w:val="single" w:sz="4" w:space="0" w:color="auto"/>
              <w:right w:val="single" w:sz="4" w:space="0" w:color="auto"/>
            </w:tcBorders>
          </w:tcPr>
          <w:p w:rsidR="008C0DA8" w:rsidRDefault="00663D55">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Bid submission deadline</w:t>
            </w:r>
          </w:p>
        </w:tc>
      </w:tr>
      <w:tr w:rsidR="008C0DA8" w:rsidRPr="00E91C85">
        <w:tc>
          <w:tcPr>
            <w:tcW w:w="1696" w:type="dxa"/>
            <w:tcBorders>
              <w:top w:val="single" w:sz="4" w:space="0" w:color="auto"/>
              <w:left w:val="single" w:sz="4" w:space="0" w:color="auto"/>
              <w:bottom w:val="single" w:sz="4" w:space="0" w:color="auto"/>
              <w:right w:val="single" w:sz="4" w:space="0" w:color="auto"/>
            </w:tcBorders>
          </w:tcPr>
          <w:p w:rsidR="008C0DA8" w:rsidRDefault="00E91C85">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08/01/2026</w:t>
            </w:r>
          </w:p>
        </w:tc>
        <w:tc>
          <w:tcPr>
            <w:tcW w:w="6237" w:type="dxa"/>
            <w:tcBorders>
              <w:top w:val="single" w:sz="4" w:space="0" w:color="auto"/>
              <w:left w:val="single" w:sz="4" w:space="0" w:color="auto"/>
              <w:bottom w:val="single" w:sz="4" w:space="0" w:color="auto"/>
              <w:right w:val="single" w:sz="4" w:space="0" w:color="auto"/>
            </w:tcBorders>
          </w:tcPr>
          <w:p w:rsidR="008C0DA8" w:rsidRDefault="00663D5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Interviews/Negotiations and requests for optimised bids</w:t>
            </w:r>
          </w:p>
        </w:tc>
      </w:tr>
      <w:tr w:rsidR="008C0DA8">
        <w:tc>
          <w:tcPr>
            <w:tcW w:w="1696" w:type="dxa"/>
            <w:tcBorders>
              <w:top w:val="single" w:sz="4" w:space="0" w:color="auto"/>
              <w:left w:val="single" w:sz="4" w:space="0" w:color="auto"/>
              <w:bottom w:val="single" w:sz="4" w:space="0" w:color="auto"/>
              <w:right w:val="single" w:sz="4" w:space="0" w:color="auto"/>
            </w:tcBorders>
          </w:tcPr>
          <w:p w:rsidR="008C0DA8" w:rsidRDefault="00E91C85" w:rsidP="00E91C85">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13/01/2026</w:t>
            </w:r>
          </w:p>
        </w:tc>
        <w:tc>
          <w:tcPr>
            <w:tcW w:w="6237" w:type="dxa"/>
            <w:tcBorders>
              <w:top w:val="single" w:sz="4" w:space="0" w:color="auto"/>
              <w:left w:val="single" w:sz="4" w:space="0" w:color="auto"/>
              <w:bottom w:val="single" w:sz="4" w:space="0" w:color="auto"/>
              <w:right w:val="single" w:sz="4" w:space="0" w:color="auto"/>
            </w:tcBorders>
          </w:tcPr>
          <w:p w:rsidR="008C0DA8" w:rsidRDefault="00663D55">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Optimised bid submission deadline</w:t>
            </w:r>
          </w:p>
        </w:tc>
      </w:tr>
      <w:tr w:rsidR="008C0DA8" w:rsidRPr="00E91C85">
        <w:tc>
          <w:tcPr>
            <w:tcW w:w="1696" w:type="dxa"/>
            <w:tcBorders>
              <w:top w:val="single" w:sz="4" w:space="0" w:color="auto"/>
              <w:left w:val="single" w:sz="4" w:space="0" w:color="auto"/>
              <w:bottom w:val="single" w:sz="4" w:space="0" w:color="auto"/>
              <w:right w:val="single" w:sz="4" w:space="0" w:color="auto"/>
            </w:tcBorders>
          </w:tcPr>
          <w:p w:rsidR="008C0DA8" w:rsidRDefault="00E91C85" w:rsidP="00E91C85">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18</w:t>
            </w:r>
            <w:r w:rsidR="00663D55">
              <w:rPr>
                <w:rFonts w:asciiTheme="minorHAnsi" w:hAnsiTheme="minorHAnsi" w:cstheme="minorHAnsi"/>
                <w:sz w:val="22"/>
                <w:szCs w:val="22"/>
                <w:lang w:val="en"/>
              </w:rPr>
              <w:t>/01/2026</w:t>
            </w:r>
          </w:p>
        </w:tc>
        <w:tc>
          <w:tcPr>
            <w:tcW w:w="6237" w:type="dxa"/>
            <w:tcBorders>
              <w:top w:val="single" w:sz="4" w:space="0" w:color="auto"/>
              <w:left w:val="single" w:sz="4" w:space="0" w:color="auto"/>
              <w:bottom w:val="single" w:sz="4" w:space="0" w:color="auto"/>
              <w:right w:val="single" w:sz="4" w:space="0" w:color="auto"/>
            </w:tcBorders>
          </w:tcPr>
          <w:p w:rsidR="008C0DA8" w:rsidRDefault="00663D55">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Rejection letters sent to non-selected candidates</w:t>
            </w:r>
          </w:p>
        </w:tc>
      </w:tr>
      <w:tr w:rsidR="008C0DA8">
        <w:tc>
          <w:tcPr>
            <w:tcW w:w="1696" w:type="dxa"/>
            <w:tcBorders>
              <w:top w:val="single" w:sz="4" w:space="0" w:color="auto"/>
              <w:left w:val="single" w:sz="4" w:space="0" w:color="auto"/>
              <w:bottom w:val="single" w:sz="4" w:space="0" w:color="auto"/>
              <w:right w:val="single" w:sz="4" w:space="0" w:color="auto"/>
            </w:tcBorders>
          </w:tcPr>
          <w:p w:rsidR="008C0DA8" w:rsidRDefault="00E91C85">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30</w:t>
            </w:r>
            <w:r w:rsidR="00663D55">
              <w:rPr>
                <w:rFonts w:asciiTheme="minorHAnsi" w:hAnsiTheme="minorHAnsi" w:cstheme="minorHAnsi"/>
                <w:sz w:val="22"/>
                <w:szCs w:val="22"/>
                <w:lang w:val="en"/>
              </w:rPr>
              <w:t>/01/2026</w:t>
            </w:r>
          </w:p>
        </w:tc>
        <w:tc>
          <w:tcPr>
            <w:tcW w:w="6237" w:type="dxa"/>
            <w:tcBorders>
              <w:top w:val="single" w:sz="4" w:space="0" w:color="auto"/>
              <w:left w:val="single" w:sz="4" w:space="0" w:color="auto"/>
              <w:bottom w:val="single" w:sz="4" w:space="0" w:color="auto"/>
              <w:right w:val="single" w:sz="4" w:space="0" w:color="auto"/>
            </w:tcBorders>
          </w:tcPr>
          <w:p w:rsidR="008C0DA8" w:rsidRDefault="00663D55">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Contract award</w:t>
            </w:r>
          </w:p>
        </w:tc>
      </w:tr>
    </w:tbl>
    <w:p w:rsidR="008C0DA8" w:rsidRDefault="00663D55">
      <w:pPr>
        <w:pStyle w:val="Titre2"/>
        <w:spacing w:before="120" w:after="120" w:line="240" w:lineRule="auto"/>
        <w:jc w:val="both"/>
        <w:rPr>
          <w:rFonts w:asciiTheme="minorHAnsi" w:hAnsiTheme="minorHAnsi" w:cstheme="minorHAnsi"/>
          <w:sz w:val="22"/>
          <w:szCs w:val="22"/>
          <w:u w:val="single"/>
        </w:rPr>
      </w:pPr>
      <w:bookmarkStart w:id="14" w:name="_Toc214024888"/>
      <w:r>
        <w:rPr>
          <w:rFonts w:asciiTheme="minorHAnsi" w:hAnsiTheme="minorHAnsi" w:cstheme="minorHAnsi"/>
          <w:sz w:val="22"/>
          <w:szCs w:val="22"/>
          <w:u w:val="single"/>
          <w:lang w:val="en"/>
        </w:rPr>
        <w:t>Tender language – currency</w:t>
      </w:r>
      <w:bookmarkEnd w:id="14"/>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English. </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w:t>
      </w:r>
      <w:bookmarkStart w:id="15" w:name="_GoBack"/>
      <w:bookmarkEnd w:id="15"/>
      <w:r>
        <w:rPr>
          <w:rFonts w:asciiTheme="minorHAnsi" w:hAnsiTheme="minorHAnsi" w:cstheme="minorHAnsi"/>
          <w:sz w:val="22"/>
          <w:szCs w:val="22"/>
          <w:lang w:val="en"/>
        </w:rPr>
        <w:t>racting Authority will conclude contracts in the following currency: euro (€).</w:t>
      </w:r>
    </w:p>
    <w:p w:rsidR="008C0DA8" w:rsidRDefault="008C0DA8">
      <w:pPr>
        <w:spacing w:before="120" w:line="240" w:lineRule="auto"/>
        <w:jc w:val="both"/>
        <w:rPr>
          <w:rFonts w:asciiTheme="minorHAnsi" w:hAnsiTheme="minorHAnsi" w:cstheme="minorHAnsi"/>
          <w:sz w:val="22"/>
          <w:szCs w:val="22"/>
          <w:lang w:val="en-GB"/>
        </w:rPr>
      </w:pP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16" w:name="_Toc214024889"/>
      <w:r>
        <w:rPr>
          <w:rFonts w:asciiTheme="minorHAnsi" w:hAnsiTheme="minorHAnsi" w:cstheme="minorHAnsi"/>
          <w:sz w:val="22"/>
          <w:szCs w:val="22"/>
          <w:u w:val="single"/>
          <w:lang w:val="en"/>
        </w:rPr>
        <w:t>Composition of the tender documents</w:t>
      </w:r>
      <w:bookmarkEnd w:id="16"/>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rsidR="008C0DA8" w:rsidRDefault="00663D55">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rsidR="008C0DA8" w:rsidRDefault="00663D55">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rsidR="008C0DA8" w:rsidRDefault="00663D55">
      <w:pPr>
        <w:pStyle w:val="Paragraphedeliste"/>
        <w:numPr>
          <w:ilvl w:val="0"/>
          <w:numId w:val="41"/>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rsidR="008C0DA8" w:rsidRPr="00DB3E19" w:rsidRDefault="00663D55">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application form and any annexes;</w:t>
      </w:r>
    </w:p>
    <w:p w:rsidR="00C54785" w:rsidRPr="00DB3E19" w:rsidRDefault="00C54785">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financial offer template</w:t>
      </w:r>
    </w:p>
    <w:p w:rsidR="008C0DA8" w:rsidRPr="00DB3E19" w:rsidRDefault="00663D55">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GDPR compliance verification form;</w:t>
      </w:r>
    </w:p>
    <w:p w:rsidR="008C0DA8" w:rsidRDefault="00663D55">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PLACE user guide for companies.</w:t>
      </w:r>
    </w:p>
    <w:p w:rsidR="008C0DA8" w:rsidRDefault="008C0DA8">
      <w:pPr>
        <w:pStyle w:val="v"/>
        <w:widowControl w:val="0"/>
        <w:rPr>
          <w:rFonts w:asciiTheme="minorHAnsi" w:hAnsiTheme="minorHAnsi" w:cstheme="minorHAnsi"/>
          <w:szCs w:val="22"/>
          <w:lang w:val="en-GB"/>
        </w:rPr>
      </w:pP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17" w:name="_Toc214024890"/>
      <w:r>
        <w:rPr>
          <w:rFonts w:asciiTheme="minorHAnsi" w:hAnsiTheme="minorHAnsi" w:cstheme="minorHAnsi"/>
          <w:sz w:val="22"/>
          <w:szCs w:val="22"/>
          <w:u w:val="single"/>
          <w:lang w:val="en"/>
        </w:rPr>
        <w:t>Modification of the tender documents</w:t>
      </w:r>
      <w:bookmarkEnd w:id="17"/>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 4 days prior to the bid submission deadline.</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rsidR="008C0DA8" w:rsidRDefault="008C0DA8">
      <w:pPr>
        <w:spacing w:line="240" w:lineRule="auto"/>
        <w:rPr>
          <w:rFonts w:asciiTheme="minorHAnsi" w:hAnsiTheme="minorHAnsi" w:cstheme="minorHAnsi"/>
          <w:sz w:val="22"/>
          <w:szCs w:val="22"/>
          <w:lang w:val="en"/>
        </w:rPr>
      </w:pPr>
    </w:p>
    <w:p w:rsidR="008C0DA8" w:rsidRDefault="00663D55">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rsidR="008C0DA8" w:rsidRDefault="008C0DA8">
      <w:pPr>
        <w:spacing w:line="240" w:lineRule="auto"/>
        <w:rPr>
          <w:rFonts w:asciiTheme="minorHAnsi" w:hAnsiTheme="minorHAnsi" w:cstheme="minorHAnsi"/>
          <w:sz w:val="22"/>
          <w:szCs w:val="22"/>
          <w:lang w:val="en"/>
        </w:rPr>
      </w:pPr>
    </w:p>
    <w:p w:rsidR="008C0DA8" w:rsidRDefault="008C0DA8">
      <w:pPr>
        <w:spacing w:line="240" w:lineRule="auto"/>
        <w:rPr>
          <w:rFonts w:asciiTheme="minorHAnsi" w:hAnsiTheme="minorHAnsi" w:cstheme="minorHAnsi"/>
          <w:sz w:val="22"/>
          <w:szCs w:val="22"/>
          <w:lang w:val="en"/>
        </w:rPr>
      </w:pPr>
    </w:p>
    <w:p w:rsidR="008C0DA8" w:rsidRDefault="00663D5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214024891"/>
      <w:r>
        <w:rPr>
          <w:rFonts w:asciiTheme="minorHAnsi" w:hAnsiTheme="minorHAnsi" w:cstheme="minorHAnsi"/>
          <w:b/>
          <w:bCs/>
          <w:caps/>
          <w:sz w:val="28"/>
          <w:szCs w:val="22"/>
          <w:u w:val="single"/>
          <w:lang w:val="en"/>
        </w:rPr>
        <w:t>General characteristics of the proposed contract</w:t>
      </w:r>
      <w:bookmarkEnd w:id="18"/>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19" w:name="_Toc214024892"/>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rsidR="008C0DA8" w:rsidRDefault="00663D55">
      <w:pPr>
        <w:spacing w:line="240" w:lineRule="auto"/>
        <w:rPr>
          <w:rFonts w:asciiTheme="minorHAnsi" w:hAnsiTheme="minorHAnsi" w:cstheme="minorHAnsi"/>
          <w:sz w:val="22"/>
          <w:szCs w:val="22"/>
          <w:lang w:val="en-GB"/>
        </w:rPr>
      </w:pPr>
      <w:r w:rsidRPr="00DB3E19">
        <w:rPr>
          <w:rFonts w:asciiTheme="minorHAnsi" w:hAnsiTheme="minorHAnsi" w:cstheme="minorHAnsi"/>
          <w:sz w:val="22"/>
          <w:szCs w:val="22"/>
          <w:lang w:val="en"/>
        </w:rPr>
        <w:t>The contract is a framework contract via purchase order entered into with a single operator (single contractor</w:t>
      </w:r>
      <w:r w:rsidRPr="00DB3E19">
        <w:rPr>
          <w:rFonts w:asciiTheme="minorHAnsi" w:hAnsiTheme="minorHAnsi" w:cstheme="minorHAnsi"/>
          <w:sz w:val="22"/>
          <w:szCs w:val="22"/>
          <w:lang w:val="en-GB"/>
        </w:rPr>
        <w:t>)</w:t>
      </w:r>
    </w:p>
    <w:p w:rsidR="008C0DA8" w:rsidRDefault="00663D55">
      <w:pPr>
        <w:pStyle w:val="Titre2"/>
        <w:spacing w:before="120" w:after="120" w:line="240" w:lineRule="auto"/>
        <w:jc w:val="both"/>
        <w:rPr>
          <w:rFonts w:asciiTheme="minorHAnsi" w:hAnsiTheme="minorHAnsi" w:cstheme="minorHAnsi"/>
          <w:sz w:val="22"/>
          <w:szCs w:val="22"/>
          <w:u w:val="single"/>
          <w:lang w:val="en"/>
        </w:rPr>
      </w:pPr>
      <w:bookmarkStart w:id="29" w:name="_Toc214024893"/>
      <w:r>
        <w:rPr>
          <w:rFonts w:asciiTheme="minorHAnsi" w:hAnsiTheme="minorHAnsi" w:cstheme="minorHAnsi"/>
          <w:sz w:val="22"/>
          <w:szCs w:val="22"/>
          <w:u w:val="single"/>
          <w:lang w:val="en"/>
        </w:rPr>
        <w:t>Estimated amount of the need</w:t>
      </w:r>
      <w:bookmarkEnd w:id="20"/>
      <w:bookmarkEnd w:id="21"/>
      <w:bookmarkEnd w:id="22"/>
      <w:bookmarkEnd w:id="23"/>
      <w:bookmarkEnd w:id="29"/>
    </w:p>
    <w:p w:rsidR="008C0DA8" w:rsidRDefault="00663D55">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amount of the contract depends on the prices offered by the selected candidate.</w:t>
      </w:r>
    </w:p>
    <w:p w:rsidR="008C0DA8" w:rsidRDefault="008C0DA8">
      <w:pPr>
        <w:spacing w:line="240" w:lineRule="auto"/>
        <w:jc w:val="both"/>
        <w:rPr>
          <w:rFonts w:asciiTheme="minorHAnsi" w:hAnsiTheme="minorHAnsi" w:cstheme="minorHAnsi"/>
          <w:sz w:val="22"/>
          <w:szCs w:val="22"/>
          <w:lang w:val="en-GB"/>
        </w:rPr>
      </w:pP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30" w:name="_Toc214024894"/>
      <w:r>
        <w:rPr>
          <w:rFonts w:asciiTheme="minorHAnsi" w:hAnsiTheme="minorHAnsi" w:cstheme="minorHAnsi"/>
          <w:sz w:val="22"/>
          <w:szCs w:val="22"/>
          <w:u w:val="single"/>
          <w:lang w:val="en"/>
        </w:rPr>
        <w:t>Term of the contract</w:t>
      </w:r>
      <w:bookmarkEnd w:id="30"/>
    </w:p>
    <w:p w:rsidR="008C0DA8" w:rsidRDefault="00663D5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term of the contract is 44 months from its award date. For illustrative purposes only, the anticipated award date is 21/01/2026</w:t>
      </w:r>
    </w:p>
    <w:p w:rsidR="008C0DA8" w:rsidRDefault="00663D55">
      <w:pPr>
        <w:pStyle w:val="Titre2"/>
        <w:spacing w:before="120" w:after="120" w:line="240" w:lineRule="auto"/>
        <w:jc w:val="both"/>
        <w:rPr>
          <w:rFonts w:asciiTheme="minorHAnsi" w:hAnsiTheme="minorHAnsi" w:cstheme="minorHAnsi"/>
          <w:sz w:val="22"/>
          <w:szCs w:val="22"/>
          <w:u w:val="single"/>
          <w:lang w:val="en"/>
        </w:rPr>
      </w:pPr>
      <w:bookmarkStart w:id="31" w:name="_Toc214024895"/>
      <w:r>
        <w:rPr>
          <w:rFonts w:asciiTheme="minorHAnsi" w:hAnsiTheme="minorHAnsi" w:cstheme="minorHAnsi"/>
          <w:sz w:val="22"/>
          <w:szCs w:val="22"/>
          <w:u w:val="single"/>
          <w:lang w:val="en"/>
        </w:rPr>
        <w:t>Renewal</w:t>
      </w:r>
      <w:bookmarkEnd w:id="31"/>
    </w:p>
    <w:p w:rsidR="008C0DA8" w:rsidRDefault="00663D55">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contract is entered into for an initial term of 12 months from its award date. It may be renewed on 3 occasions via tacit renewal at the discretion of the contracting authority without exceeding a total duration of 44 months.</w:t>
      </w:r>
    </w:p>
    <w:p w:rsidR="008C0DA8" w:rsidRPr="00DB3E19" w:rsidRDefault="00663D55" w:rsidP="00DB3E19">
      <w:pPr>
        <w:pStyle w:val="Paragraphedeliste"/>
        <w:numPr>
          <w:ilvl w:val="0"/>
          <w:numId w:val="45"/>
        </w:numPr>
        <w:rPr>
          <w:rFonts w:asciiTheme="minorHAnsi" w:hAnsiTheme="minorHAnsi" w:cstheme="minorHAnsi"/>
          <w:sz w:val="22"/>
          <w:szCs w:val="22"/>
          <w:lang w:val="en"/>
        </w:rPr>
      </w:pPr>
      <w:r w:rsidRPr="00DB3E19">
        <w:rPr>
          <w:rFonts w:asciiTheme="minorHAnsi" w:hAnsiTheme="minorHAnsi" w:cstheme="minorHAnsi"/>
          <w:sz w:val="22"/>
          <w:szCs w:val="22"/>
          <w:lang w:val="en"/>
        </w:rPr>
        <w:t>Initial term : 12 months</w:t>
      </w:r>
    </w:p>
    <w:p w:rsidR="008C0DA8" w:rsidRPr="00DB3E19" w:rsidRDefault="00663D55" w:rsidP="00DB3E19">
      <w:pPr>
        <w:pStyle w:val="Paragraphedeliste"/>
        <w:numPr>
          <w:ilvl w:val="0"/>
          <w:numId w:val="45"/>
        </w:numPr>
        <w:rPr>
          <w:rFonts w:asciiTheme="minorHAnsi" w:hAnsiTheme="minorHAnsi" w:cstheme="minorHAnsi"/>
          <w:sz w:val="22"/>
          <w:szCs w:val="22"/>
          <w:lang w:val="en"/>
        </w:rPr>
      </w:pPr>
      <w:r w:rsidRPr="00DB3E19">
        <w:rPr>
          <w:rFonts w:asciiTheme="minorHAnsi" w:hAnsiTheme="minorHAnsi" w:cstheme="minorHAnsi"/>
          <w:sz w:val="22"/>
          <w:szCs w:val="22"/>
          <w:lang w:val="en"/>
        </w:rPr>
        <w:t xml:space="preserve">Renewal : 3 times for 12 months </w:t>
      </w:r>
    </w:p>
    <w:p w:rsidR="008C0DA8" w:rsidRPr="00DB3E19" w:rsidRDefault="00663D55" w:rsidP="00DB3E19">
      <w:pPr>
        <w:pStyle w:val="Paragraphedeliste"/>
        <w:numPr>
          <w:ilvl w:val="0"/>
          <w:numId w:val="45"/>
        </w:numPr>
        <w:rPr>
          <w:rFonts w:asciiTheme="minorHAnsi" w:hAnsiTheme="minorHAnsi" w:cstheme="minorHAnsi"/>
          <w:sz w:val="22"/>
          <w:szCs w:val="22"/>
          <w:lang w:val="en"/>
        </w:rPr>
      </w:pPr>
      <w:r w:rsidRPr="00DB3E19">
        <w:rPr>
          <w:rFonts w:asciiTheme="minorHAnsi" w:hAnsiTheme="minorHAnsi" w:cstheme="minorHAnsi"/>
          <w:sz w:val="22"/>
          <w:szCs w:val="22"/>
          <w:lang w:val="en"/>
        </w:rPr>
        <w:t>The maximu</w:t>
      </w:r>
      <w:r>
        <w:rPr>
          <w:rFonts w:asciiTheme="minorHAnsi" w:hAnsiTheme="minorHAnsi" w:cstheme="minorHAnsi"/>
          <w:sz w:val="22"/>
          <w:szCs w:val="22"/>
          <w:lang w:val="en"/>
        </w:rPr>
        <w:t>m date of expiry of the contract</w:t>
      </w:r>
      <w:r w:rsidRPr="00DB3E19">
        <w:rPr>
          <w:rFonts w:asciiTheme="minorHAnsi" w:hAnsiTheme="minorHAnsi" w:cstheme="minorHAnsi"/>
          <w:sz w:val="22"/>
          <w:szCs w:val="22"/>
          <w:lang w:val="en"/>
        </w:rPr>
        <w:t xml:space="preserve"> is 14/09/2029.</w:t>
      </w:r>
    </w:p>
    <w:p w:rsidR="008C0DA8" w:rsidRDefault="008C0DA8" w:rsidP="00DB3E19">
      <w:pPr>
        <w:rPr>
          <w:lang w:val="en"/>
        </w:rPr>
      </w:pPr>
    </w:p>
    <w:p w:rsidR="008C0DA8" w:rsidRDefault="008C0DA8">
      <w:pPr>
        <w:spacing w:line="240" w:lineRule="auto"/>
        <w:jc w:val="both"/>
        <w:rPr>
          <w:rFonts w:asciiTheme="minorHAnsi" w:hAnsiTheme="minorHAnsi" w:cstheme="minorHAnsi"/>
          <w:sz w:val="22"/>
          <w:szCs w:val="22"/>
          <w:lang w:val="en-GB"/>
        </w:rPr>
      </w:pP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32" w:name="_Toc214024896"/>
      <w:r>
        <w:rPr>
          <w:rFonts w:asciiTheme="minorHAnsi" w:hAnsiTheme="minorHAnsi" w:cstheme="minorHAnsi"/>
          <w:sz w:val="22"/>
          <w:szCs w:val="22"/>
          <w:u w:val="single"/>
          <w:lang w:val="en"/>
        </w:rPr>
        <w:t>Allotment</w:t>
      </w:r>
      <w:bookmarkEnd w:id="32"/>
    </w:p>
    <w:p w:rsidR="008C0DA8" w:rsidRDefault="00663D55">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This tender is not divided into lots</w:t>
      </w:r>
      <w:bookmarkStart w:id="33" w:name="_Toc417653425"/>
      <w:bookmarkStart w:id="34" w:name="_Toc419212441"/>
      <w:bookmarkStart w:id="35" w:name="_Toc443657775"/>
      <w:bookmarkStart w:id="36" w:name="_Toc446628694"/>
      <w:bookmarkEnd w:id="24"/>
      <w:bookmarkEnd w:id="25"/>
      <w:bookmarkEnd w:id="26"/>
      <w:bookmarkEnd w:id="27"/>
      <w:bookmarkEnd w:id="28"/>
    </w:p>
    <w:p w:rsidR="008C0DA8" w:rsidRDefault="008C0DA8">
      <w:pPr>
        <w:spacing w:line="240" w:lineRule="auto"/>
        <w:jc w:val="both"/>
        <w:rPr>
          <w:rFonts w:asciiTheme="minorHAnsi" w:hAnsiTheme="minorHAnsi" w:cstheme="minorHAnsi"/>
          <w:sz w:val="22"/>
          <w:szCs w:val="22"/>
          <w:lang w:val="en-GB"/>
        </w:rPr>
      </w:pPr>
    </w:p>
    <w:p w:rsidR="008C0DA8" w:rsidRDefault="00663D55">
      <w:pPr>
        <w:pStyle w:val="Titre2"/>
        <w:spacing w:before="120" w:after="120" w:line="240" w:lineRule="auto"/>
        <w:jc w:val="both"/>
        <w:rPr>
          <w:rFonts w:asciiTheme="minorHAnsi" w:hAnsiTheme="minorHAnsi" w:cstheme="minorHAnsi"/>
          <w:sz w:val="22"/>
          <w:szCs w:val="22"/>
          <w:u w:val="single"/>
          <w:lang w:val="en"/>
        </w:rPr>
      </w:pPr>
      <w:bookmarkStart w:id="37" w:name="_Toc214024897"/>
      <w:r w:rsidRPr="00DB3E19">
        <w:rPr>
          <w:rFonts w:asciiTheme="minorHAnsi" w:hAnsiTheme="minorHAnsi" w:cstheme="minorHAnsi"/>
          <w:sz w:val="22"/>
          <w:szCs w:val="22"/>
          <w:u w:val="single"/>
          <w:lang w:val="en"/>
        </w:rPr>
        <w:t>Similar services</w:t>
      </w:r>
      <w:bookmarkEnd w:id="37"/>
    </w:p>
    <w:p w:rsidR="008C0DA8" w:rsidRDefault="00663D55">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rsidR="008C0DA8" w:rsidRDefault="008C0DA8">
      <w:pPr>
        <w:pStyle w:val="v"/>
        <w:widowControl w:val="0"/>
        <w:ind w:left="0" w:firstLine="0"/>
        <w:rPr>
          <w:rFonts w:asciiTheme="minorHAnsi" w:hAnsiTheme="minorHAnsi" w:cstheme="minorHAnsi"/>
          <w:szCs w:val="22"/>
          <w:lang w:val="en-GB"/>
        </w:rPr>
      </w:pPr>
      <w:bookmarkStart w:id="38" w:name="_Toc491193961"/>
      <w:bookmarkEnd w:id="38"/>
    </w:p>
    <w:p w:rsidR="008C0DA8" w:rsidRDefault="008C0DA8">
      <w:pPr>
        <w:rPr>
          <w:rFonts w:asciiTheme="minorHAnsi" w:hAnsiTheme="minorHAnsi" w:cstheme="minorHAnsi"/>
          <w:sz w:val="22"/>
          <w:szCs w:val="22"/>
          <w:u w:val="single"/>
          <w:lang w:val="en-GB"/>
        </w:rPr>
      </w:pPr>
    </w:p>
    <w:p w:rsidR="008C0DA8" w:rsidRDefault="00663D5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214024898"/>
      <w:bookmarkEnd w:id="33"/>
      <w:bookmarkEnd w:id="34"/>
      <w:bookmarkEnd w:id="35"/>
      <w:bookmarkEnd w:id="36"/>
      <w:r>
        <w:rPr>
          <w:rFonts w:asciiTheme="minorHAnsi" w:hAnsiTheme="minorHAnsi" w:cstheme="minorHAnsi"/>
          <w:b/>
          <w:bCs/>
          <w:caps/>
          <w:sz w:val="28"/>
          <w:szCs w:val="22"/>
          <w:u w:val="single"/>
          <w:lang w:val="en"/>
        </w:rPr>
        <w:t>Candidate participation conditions</w:t>
      </w:r>
      <w:bookmarkEnd w:id="39"/>
    </w:p>
    <w:p w:rsidR="008C0DA8" w:rsidRDefault="00663D55">
      <w:pPr>
        <w:pStyle w:val="Titre2"/>
        <w:spacing w:before="120" w:after="120" w:line="240" w:lineRule="auto"/>
        <w:jc w:val="both"/>
        <w:rPr>
          <w:rFonts w:asciiTheme="minorHAnsi" w:hAnsiTheme="minorHAnsi" w:cstheme="minorHAnsi"/>
          <w:sz w:val="22"/>
          <w:szCs w:val="22"/>
          <w:u w:val="single"/>
        </w:rPr>
      </w:pPr>
      <w:bookmarkStart w:id="40" w:name="_Toc214024899"/>
      <w:r>
        <w:rPr>
          <w:rFonts w:asciiTheme="minorHAnsi" w:hAnsiTheme="minorHAnsi" w:cstheme="minorHAnsi"/>
          <w:sz w:val="22"/>
          <w:szCs w:val="22"/>
          <w:u w:val="single"/>
          <w:lang w:val="en"/>
        </w:rPr>
        <w:t>Candidate presentation conditions</w:t>
      </w:r>
      <w:bookmarkEnd w:id="40"/>
    </w:p>
    <w:p w:rsidR="008C0DA8" w:rsidRDefault="00663D5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A single entity may not represent more than one candidate for any given tender (Article R. 2142-4 of the French Public Procurement Code). In the context of this tender, however, the contracting authority authorises the candidate to present multiple offers when acting at the same time as:</w:t>
      </w:r>
    </w:p>
    <w:p w:rsidR="008C0DA8" w:rsidRDefault="00663D55">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rsidR="008C0DA8" w:rsidRDefault="00663D55">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rsidR="008C0DA8" w:rsidRDefault="008C0DA8">
      <w:pPr>
        <w:pStyle w:val="Standard"/>
        <w:ind w:left="1066"/>
        <w:rPr>
          <w:rFonts w:asciiTheme="minorHAnsi" w:hAnsiTheme="minorHAnsi" w:cstheme="minorHAnsi"/>
          <w:bCs/>
          <w:iCs/>
          <w:sz w:val="22"/>
          <w:szCs w:val="22"/>
          <w:lang w:val="en-GB"/>
        </w:rPr>
      </w:pPr>
    </w:p>
    <w:p w:rsidR="008C0DA8" w:rsidRDefault="00663D55">
      <w:pPr>
        <w:pStyle w:val="Standard"/>
        <w:rPr>
          <w:rFonts w:asciiTheme="minorHAnsi" w:eastAsia="Times" w:hAnsiTheme="minorHAnsi" w:cstheme="minorHAnsi"/>
          <w:bCs/>
          <w:iCs/>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rsidR="008C0DA8" w:rsidRDefault="008C0DA8">
      <w:pPr>
        <w:pStyle w:val="Standard"/>
        <w:rPr>
          <w:rFonts w:asciiTheme="minorHAnsi" w:eastAsia="Times" w:hAnsiTheme="minorHAnsi" w:cstheme="minorHAnsi"/>
          <w:bCs/>
          <w:iCs/>
          <w:sz w:val="22"/>
          <w:szCs w:val="22"/>
          <w:lang w:val="en-GB"/>
        </w:rPr>
      </w:pP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41" w:name="_Toc214024900"/>
      <w:r>
        <w:rPr>
          <w:rFonts w:asciiTheme="minorHAnsi" w:hAnsiTheme="minorHAnsi" w:cstheme="minorHAnsi"/>
          <w:sz w:val="22"/>
          <w:szCs w:val="22"/>
          <w:u w:val="single"/>
          <w:lang w:val="en"/>
        </w:rPr>
        <w:lastRenderedPageBreak/>
        <w:t>Grounds and conditions of exclusion</w:t>
      </w:r>
      <w:bookmarkEnd w:id="41"/>
      <w:r>
        <w:rPr>
          <w:rFonts w:asciiTheme="minorHAnsi" w:hAnsiTheme="minorHAnsi" w:cstheme="minorHAnsi"/>
          <w:sz w:val="22"/>
          <w:szCs w:val="22"/>
          <w:u w:val="single"/>
          <w:lang w:val="en"/>
        </w:rPr>
        <w:t xml:space="preserve"> </w:t>
      </w:r>
    </w:p>
    <w:p w:rsidR="008C0DA8" w:rsidRDefault="00663D5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rsidR="008C0DA8" w:rsidRDefault="00663D55">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rsidR="008C0DA8" w:rsidRDefault="00663D55">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rsidR="008C0DA8" w:rsidRDefault="00663D55">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rsidR="008C0DA8" w:rsidRDefault="008C0DA8">
      <w:pPr>
        <w:pStyle w:val="Standard"/>
        <w:rPr>
          <w:rFonts w:asciiTheme="minorHAnsi" w:hAnsiTheme="minorHAnsi" w:cstheme="minorHAnsi"/>
          <w:bCs/>
          <w:iCs/>
          <w:sz w:val="22"/>
          <w:szCs w:val="22"/>
          <w:lang w:val="en-GB"/>
        </w:rPr>
      </w:pPr>
    </w:p>
    <w:p w:rsidR="008C0DA8" w:rsidRDefault="00663D55">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eastAsia="Times" w:hAnsiTheme="minorHAnsi" w:cstheme="minorHAnsi"/>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rsidR="008C0DA8" w:rsidRDefault="008C0DA8">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rsidR="008C0DA8" w:rsidRDefault="00663D55">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hAnsiTheme="minorHAnsi" w:cstheme="minorHAnsi"/>
          <w:sz w:val="22"/>
          <w:szCs w:val="22"/>
          <w:lang w:val="en"/>
        </w:rP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treatment among the bidders.</w:t>
      </w:r>
    </w:p>
    <w:p w:rsidR="008C0DA8" w:rsidRDefault="008C0DA8">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rsidR="008C0DA8" w:rsidRDefault="00663D55">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val="en-GB"/>
        </w:rPr>
      </w:pPr>
      <w:r>
        <w:rPr>
          <w:rFonts w:asciiTheme="minorHAnsi" w:eastAsia="Times" w:hAnsiTheme="minorHAnsi" w:cstheme="minorHAnsi"/>
          <w:sz w:val="22"/>
          <w:szCs w:val="22"/>
          <w:lang w:val="en"/>
        </w:rPr>
        <w:t>Where an operator finds itself to be in a position of exclusion during the procedure, it shall notify the contracting authority without delay, which shall apply exclusion on these grounds.</w:t>
      </w:r>
    </w:p>
    <w:p w:rsidR="008C0DA8" w:rsidRDefault="008C0DA8">
      <w:pPr>
        <w:pStyle w:val="Standard"/>
        <w:rPr>
          <w:rFonts w:asciiTheme="minorHAnsi" w:eastAsia="Times" w:hAnsiTheme="minorHAnsi" w:cstheme="minorHAnsi"/>
          <w:bCs/>
          <w:iCs/>
          <w:sz w:val="22"/>
          <w:szCs w:val="22"/>
          <w:lang w:val="en-GB"/>
        </w:rPr>
      </w:pP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42" w:name="_Toc214024901"/>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2"/>
      <w:r>
        <w:rPr>
          <w:rFonts w:asciiTheme="minorHAnsi" w:hAnsiTheme="minorHAnsi"/>
          <w:sz w:val="22"/>
          <w:szCs w:val="22"/>
          <w:u w:val="single"/>
          <w:lang w:val="en"/>
        </w:rPr>
        <w:t xml:space="preserve"> </w:t>
      </w:r>
    </w:p>
    <w:p w:rsidR="008C0DA8" w:rsidRDefault="00663D55">
      <w:pPr>
        <w:pStyle w:val="Default"/>
        <w:jc w:val="both"/>
        <w:rPr>
          <w:rFonts w:asciiTheme="minorHAnsi" w:hAnsiTheme="minorHAnsi" w:cstheme="minorHAnsi"/>
          <w:sz w:val="22"/>
          <w:szCs w:val="22"/>
          <w:lang w:val="en"/>
        </w:rPr>
      </w:pPr>
      <w:r>
        <w:rPr>
          <w:rFonts w:asciiTheme="minorHAnsi" w:hAnsiTheme="minorHAnsi" w:cstheme="minorHAnsi"/>
          <w:sz w:val="22"/>
          <w:szCs w:val="22"/>
          <w:lang w:val="en"/>
        </w:rPr>
        <w:t>The contracting authority does not impose minimum capacity levels on candidates.</w:t>
      </w:r>
    </w:p>
    <w:p w:rsidR="008C0DA8" w:rsidRDefault="008C0DA8">
      <w:pPr>
        <w:pStyle w:val="Default"/>
        <w:jc w:val="both"/>
        <w:rPr>
          <w:rFonts w:asciiTheme="minorHAnsi" w:hAnsiTheme="minorHAnsi" w:cstheme="minorHAnsi"/>
          <w:sz w:val="22"/>
          <w:szCs w:val="22"/>
          <w:lang w:val="en"/>
        </w:rPr>
      </w:pPr>
    </w:p>
    <w:p w:rsidR="008C0DA8" w:rsidRDefault="00663D55">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rsidR="008C0DA8" w:rsidRDefault="00663D55">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rsidR="008C0DA8" w:rsidRDefault="008C0DA8">
      <w:pPr>
        <w:pStyle w:val="Standard"/>
        <w:rPr>
          <w:rFonts w:asciiTheme="minorHAnsi" w:eastAsia="Times" w:hAnsiTheme="minorHAnsi" w:cstheme="minorHAnsi"/>
          <w:bCs/>
          <w:iCs/>
          <w:sz w:val="22"/>
          <w:szCs w:val="22"/>
          <w:lang w:val="en-GB"/>
        </w:rPr>
      </w:pP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43" w:name="_Toc55543797"/>
      <w:bookmarkStart w:id="44" w:name="_Toc55543747"/>
      <w:bookmarkStart w:id="45" w:name="__RefHeading__47578_1391709442"/>
      <w:bookmarkStart w:id="46" w:name="_Toc214024902"/>
      <w:r>
        <w:rPr>
          <w:rFonts w:asciiTheme="minorHAnsi" w:hAnsiTheme="minorHAnsi" w:cstheme="minorHAnsi"/>
          <w:sz w:val="22"/>
          <w:szCs w:val="22"/>
          <w:u w:val="single"/>
          <w:lang w:val="en"/>
        </w:rPr>
        <w:t>Specific requirements for consortia of economic operators</w:t>
      </w:r>
      <w:bookmarkEnd w:id="43"/>
      <w:bookmarkEnd w:id="44"/>
      <w:bookmarkEnd w:id="45"/>
      <w:bookmarkEnd w:id="46"/>
    </w:p>
    <w:p w:rsidR="008C0DA8" w:rsidRDefault="008C0DA8">
      <w:pPr>
        <w:pStyle w:val="Standard"/>
        <w:rPr>
          <w:rFonts w:asciiTheme="minorHAnsi" w:hAnsiTheme="minorHAnsi" w:cstheme="minorHAnsi"/>
          <w:bCs/>
          <w:iCs/>
          <w:sz w:val="22"/>
          <w:szCs w:val="22"/>
          <w:lang w:val="en-GB"/>
        </w:rPr>
      </w:pPr>
    </w:p>
    <w:p w:rsidR="008C0DA8" w:rsidRDefault="00663D55">
      <w:pPr>
        <w:pStyle w:val="Titre2"/>
        <w:spacing w:before="120" w:after="120" w:line="240" w:lineRule="auto"/>
        <w:ind w:left="708"/>
        <w:jc w:val="both"/>
        <w:rPr>
          <w:rFonts w:asciiTheme="minorHAnsi" w:hAnsiTheme="minorHAnsi" w:cstheme="minorHAnsi"/>
          <w:i/>
          <w:sz w:val="22"/>
          <w:szCs w:val="22"/>
          <w:lang w:val="en-GB"/>
        </w:rPr>
      </w:pPr>
      <w:bookmarkStart w:id="47" w:name="_Toc55543798"/>
      <w:bookmarkStart w:id="48" w:name="_Toc214024903"/>
      <w:r>
        <w:rPr>
          <w:rFonts w:asciiTheme="minorHAnsi" w:hAnsiTheme="minorHAnsi" w:cstheme="minorHAnsi"/>
          <w:i/>
          <w:iCs/>
          <w:sz w:val="22"/>
          <w:szCs w:val="22"/>
          <w:lang w:val="en"/>
        </w:rPr>
        <w:t>Grounds for the exclusion of consortia</w:t>
      </w:r>
      <w:bookmarkEnd w:id="47"/>
      <w:bookmarkEnd w:id="48"/>
    </w:p>
    <w:p w:rsidR="008C0DA8" w:rsidRDefault="00663D5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rsidR="008C0DA8" w:rsidRDefault="008C0DA8">
      <w:pPr>
        <w:pStyle w:val="Standard"/>
        <w:rPr>
          <w:rFonts w:asciiTheme="minorHAnsi" w:hAnsiTheme="minorHAnsi" w:cstheme="minorHAnsi"/>
          <w:bCs/>
          <w:iCs/>
          <w:sz w:val="22"/>
          <w:szCs w:val="22"/>
          <w:lang w:val="en-GB"/>
        </w:rPr>
      </w:pPr>
    </w:p>
    <w:p w:rsidR="008C0DA8" w:rsidRDefault="00663D55">
      <w:pPr>
        <w:pStyle w:val="Titre2"/>
        <w:spacing w:before="120" w:after="120" w:line="240" w:lineRule="auto"/>
        <w:ind w:left="708"/>
        <w:jc w:val="both"/>
        <w:rPr>
          <w:rFonts w:asciiTheme="minorHAnsi" w:hAnsiTheme="minorHAnsi" w:cstheme="minorHAnsi"/>
          <w:i/>
          <w:sz w:val="22"/>
          <w:szCs w:val="22"/>
          <w:lang w:val="en-GB"/>
        </w:rPr>
      </w:pPr>
      <w:bookmarkStart w:id="49" w:name="_Toc55543800"/>
      <w:bookmarkStart w:id="50" w:name="_Toc214024904"/>
      <w:r>
        <w:rPr>
          <w:rFonts w:asciiTheme="minorHAnsi" w:hAnsiTheme="minorHAnsi" w:cstheme="minorHAnsi"/>
          <w:i/>
          <w:iCs/>
          <w:sz w:val="22"/>
          <w:szCs w:val="22"/>
          <w:lang w:val="en"/>
        </w:rPr>
        <w:t>Form of the consortium</w:t>
      </w:r>
      <w:bookmarkEnd w:id="49"/>
      <w:bookmarkEnd w:id="50"/>
    </w:p>
    <w:p w:rsidR="008C0DA8" w:rsidRDefault="00663D55">
      <w:pPr>
        <w:pStyle w:val="Standard"/>
        <w:rPr>
          <w:rFonts w:asciiTheme="minorHAnsi" w:hAnsiTheme="minorHAnsi" w:cstheme="minorHAnsi"/>
          <w:bCs/>
          <w:iCs/>
          <w:sz w:val="22"/>
          <w:szCs w:val="22"/>
          <w:lang w:val="en"/>
        </w:rPr>
      </w:pPr>
      <w:r>
        <w:rPr>
          <w:rFonts w:asciiTheme="minorHAnsi" w:hAnsiTheme="minorHAnsi" w:cstheme="minorHAnsi"/>
          <w:sz w:val="22"/>
          <w:szCs w:val="22"/>
          <w:lang w:val="en"/>
        </w:rPr>
        <w:t>The consortium shall be jointly and severally liable</w:t>
      </w: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51" w:name="_Toc55543801"/>
      <w:bookmarkStart w:id="52" w:name="_Toc55543748"/>
      <w:bookmarkStart w:id="53" w:name="__RefHeading__47580_1391709442"/>
      <w:bookmarkStart w:id="54" w:name="_Toc214024905"/>
      <w:r>
        <w:rPr>
          <w:rFonts w:asciiTheme="minorHAnsi" w:hAnsiTheme="minorHAnsi" w:cstheme="minorHAnsi"/>
          <w:sz w:val="22"/>
          <w:szCs w:val="22"/>
          <w:u w:val="single"/>
          <w:lang w:val="en"/>
        </w:rPr>
        <w:lastRenderedPageBreak/>
        <w:t>Subcontracting</w:t>
      </w:r>
      <w:bookmarkEnd w:id="51"/>
      <w:bookmarkEnd w:id="52"/>
      <w:bookmarkEnd w:id="53"/>
      <w:bookmarkEnd w:id="54"/>
    </w:p>
    <w:p w:rsidR="008C0DA8" w:rsidRDefault="00663D55">
      <w:pPr>
        <w:pStyle w:val="Titre2"/>
        <w:spacing w:before="120" w:after="120" w:line="240" w:lineRule="auto"/>
        <w:ind w:left="708"/>
        <w:jc w:val="both"/>
        <w:rPr>
          <w:rFonts w:asciiTheme="minorHAnsi" w:hAnsiTheme="minorHAnsi" w:cstheme="minorHAnsi"/>
          <w:i/>
          <w:sz w:val="22"/>
          <w:szCs w:val="22"/>
          <w:lang w:val="en-GB"/>
        </w:rPr>
      </w:pPr>
      <w:bookmarkStart w:id="55" w:name="_Toc55543802"/>
      <w:bookmarkStart w:id="56" w:name="_Toc214024906"/>
      <w:r>
        <w:rPr>
          <w:rFonts w:asciiTheme="minorHAnsi" w:hAnsiTheme="minorHAnsi" w:cstheme="minorHAnsi"/>
          <w:i/>
          <w:iCs/>
          <w:sz w:val="22"/>
          <w:szCs w:val="22"/>
          <w:lang w:val="en"/>
        </w:rPr>
        <w:t>Grounds for exclusion in the case of subcontracting</w:t>
      </w:r>
      <w:bookmarkEnd w:id="55"/>
      <w:bookmarkEnd w:id="56"/>
    </w:p>
    <w:p w:rsidR="008C0DA8" w:rsidRDefault="00663D5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rsidR="008C0DA8" w:rsidRDefault="00663D5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rsidR="008C0DA8" w:rsidRDefault="00663D5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7" w:name="_Toc55543803"/>
      <w:bookmarkStart w:id="58" w:name="_Toc214024907"/>
      <w:r>
        <w:rPr>
          <w:rFonts w:asciiTheme="minorHAnsi" w:hAnsiTheme="minorHAnsi" w:cstheme="minorHAnsi"/>
          <w:i/>
          <w:iCs/>
          <w:sz w:val="22"/>
          <w:szCs w:val="22"/>
          <w:lang w:val="en"/>
        </w:rPr>
        <w:t>Presentation of a subcontractor</w:t>
      </w:r>
      <w:bookmarkEnd w:id="57"/>
      <w:bookmarkEnd w:id="58"/>
    </w:p>
    <w:p w:rsidR="008C0DA8" w:rsidRDefault="00663D55">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rsidR="008C0DA8" w:rsidRDefault="008C0DA8">
      <w:pPr>
        <w:pStyle w:val="Standard"/>
        <w:rPr>
          <w:rFonts w:asciiTheme="minorHAnsi" w:eastAsia="Times" w:hAnsiTheme="minorHAnsi" w:cstheme="minorHAnsi"/>
          <w:bCs/>
          <w:iCs/>
          <w:sz w:val="22"/>
          <w:szCs w:val="22"/>
          <w:lang w:val="en-GB"/>
        </w:rPr>
      </w:pPr>
    </w:p>
    <w:p w:rsidR="008C0DA8" w:rsidRDefault="00663D5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9" w:name="_Toc63419888"/>
      <w:bookmarkStart w:id="60" w:name="_Toc56790441"/>
      <w:bookmarkStart w:id="61" w:name="_Toc56789984"/>
      <w:bookmarkStart w:id="62" w:name="_Toc56722965"/>
      <w:bookmarkStart w:id="63" w:name="_Toc214024908"/>
      <w:bookmarkEnd w:id="59"/>
      <w:bookmarkEnd w:id="60"/>
      <w:bookmarkEnd w:id="61"/>
      <w:bookmarkEnd w:id="62"/>
      <w:r>
        <w:rPr>
          <w:rFonts w:asciiTheme="minorHAnsi" w:hAnsiTheme="minorHAnsi" w:cstheme="minorHAnsi"/>
          <w:b/>
          <w:bCs/>
          <w:caps/>
          <w:sz w:val="28"/>
          <w:szCs w:val="22"/>
          <w:u w:val="single"/>
          <w:lang w:val="en"/>
        </w:rPr>
        <w:t>Presentation of bids and submission process</w:t>
      </w:r>
      <w:bookmarkEnd w:id="63"/>
    </w:p>
    <w:p w:rsidR="008C0DA8" w:rsidRDefault="00663D55">
      <w:pPr>
        <w:pStyle w:val="v"/>
        <w:widowControl w:val="0"/>
        <w:ind w:left="0" w:firstLine="0"/>
        <w:rPr>
          <w:rFonts w:asciiTheme="minorHAnsi" w:hAnsiTheme="minorHAnsi" w:cstheme="minorHAnsi"/>
          <w:szCs w:val="22"/>
          <w:lang w:val="en-GB"/>
        </w:rPr>
      </w:pPr>
      <w:bookmarkStart w:id="64" w:name="_Toc417653428"/>
      <w:bookmarkStart w:id="65" w:name="_Toc419212444"/>
      <w:bookmarkStart w:id="66" w:name="_Toc443657778"/>
      <w:bookmarkStart w:id="67"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rsidR="008C0DA8" w:rsidRDefault="00663D55">
      <w:pPr>
        <w:pStyle w:val="Titre2"/>
        <w:spacing w:before="120" w:after="120" w:line="240" w:lineRule="auto"/>
        <w:jc w:val="both"/>
        <w:rPr>
          <w:rFonts w:asciiTheme="minorHAnsi" w:hAnsiTheme="minorHAnsi" w:cstheme="minorHAnsi"/>
          <w:sz w:val="22"/>
          <w:szCs w:val="22"/>
          <w:u w:val="single"/>
        </w:rPr>
      </w:pPr>
      <w:bookmarkStart w:id="68" w:name="_Toc455768072"/>
      <w:bookmarkStart w:id="69" w:name="_Toc455679215"/>
      <w:bookmarkStart w:id="70" w:name="_Toc455587889"/>
      <w:bookmarkStart w:id="71" w:name="_Toc452049149"/>
      <w:bookmarkStart w:id="72" w:name="_Toc214024909"/>
      <w:bookmarkEnd w:id="64"/>
      <w:bookmarkEnd w:id="65"/>
      <w:bookmarkEnd w:id="66"/>
      <w:bookmarkEnd w:id="67"/>
      <w:r>
        <w:rPr>
          <w:rFonts w:asciiTheme="minorHAnsi" w:hAnsiTheme="minorHAnsi" w:cstheme="minorHAnsi"/>
          <w:sz w:val="22"/>
          <w:szCs w:val="22"/>
          <w:u w:val="single"/>
          <w:lang w:val="en"/>
        </w:rPr>
        <w:t>Application documents</w:t>
      </w:r>
      <w:bookmarkEnd w:id="68"/>
      <w:bookmarkEnd w:id="69"/>
      <w:bookmarkEnd w:id="70"/>
      <w:bookmarkEnd w:id="71"/>
      <w:bookmarkEnd w:id="72"/>
    </w:p>
    <w:p w:rsidR="008C0DA8" w:rsidRDefault="00663D55">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rsidR="008C0DA8" w:rsidRDefault="00663D55">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rsidR="008C0DA8" w:rsidRPr="00DB3E19" w:rsidRDefault="00663D55" w:rsidP="00DB3E19">
      <w:pPr>
        <w:pStyle w:val="Default"/>
        <w:numPr>
          <w:ilvl w:val="0"/>
          <w:numId w:val="18"/>
        </w:numPr>
        <w:ind w:hanging="294"/>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Currently valid insurance certificates for civil and/or professional liability;</w:t>
      </w:r>
    </w:p>
    <w:p w:rsidR="008C0DA8" w:rsidRPr="00DB3E19" w:rsidRDefault="00663D55">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rsidR="008C0DA8" w:rsidRPr="00DB3E19" w:rsidRDefault="00663D55" w:rsidP="00DB3E19">
      <w:pPr>
        <w:pStyle w:val="Default"/>
        <w:numPr>
          <w:ilvl w:val="0"/>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rsidR="008C0DA8" w:rsidRDefault="00663D55">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rsidR="008C0DA8" w:rsidRDefault="00663D55">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rsidR="008C0DA8" w:rsidRDefault="00663D55">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rsidR="008C0DA8" w:rsidRDefault="00663D55">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rsidR="008C0DA8" w:rsidRDefault="00663D55">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rsidR="008C0DA8" w:rsidRDefault="00663D55">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rsidR="008C0DA8" w:rsidRDefault="00663D55">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w:t>
      </w:r>
      <w:r w:rsidR="000D29E4">
        <w:rPr>
          <w:rFonts w:asciiTheme="minorHAnsi" w:eastAsia="Times" w:hAnsiTheme="minorHAnsi" w:cstheme="minorHAnsi"/>
          <w:color w:val="auto"/>
          <w:sz w:val="22"/>
          <w:szCs w:val="22"/>
          <w:lang w:val="en"/>
        </w:rPr>
        <w:t>f the competent contact persons.</w:t>
      </w:r>
    </w:p>
    <w:p w:rsidR="008C0DA8" w:rsidRDefault="00663D55">
      <w:pPr>
        <w:pStyle w:val="Titre2"/>
        <w:spacing w:before="240" w:after="120" w:line="240" w:lineRule="auto"/>
        <w:jc w:val="both"/>
        <w:rPr>
          <w:rFonts w:asciiTheme="minorHAnsi" w:hAnsiTheme="minorHAnsi" w:cstheme="minorHAnsi"/>
          <w:sz w:val="22"/>
          <w:szCs w:val="22"/>
          <w:u w:val="single"/>
          <w:lang w:val="en-GB"/>
        </w:rPr>
      </w:pPr>
      <w:bookmarkStart w:id="73" w:name="_Toc214024910"/>
      <w:r>
        <w:rPr>
          <w:rFonts w:asciiTheme="minorHAnsi" w:hAnsiTheme="minorHAnsi" w:cstheme="minorHAnsi"/>
          <w:sz w:val="22"/>
          <w:szCs w:val="22"/>
          <w:u w:val="single"/>
          <w:lang w:val="en"/>
        </w:rPr>
        <w:t>Bid documents</w:t>
      </w:r>
      <w:bookmarkEnd w:id="73"/>
    </w:p>
    <w:p w:rsidR="008C0DA8" w:rsidRDefault="00663D5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rsidR="008C0DA8" w:rsidRDefault="00663D55">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duly completed signed and dated, and its annexes</w:t>
      </w:r>
    </w:p>
    <w:p w:rsidR="008C0DA8" w:rsidRDefault="00663D55">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rsidR="008C0DA8" w:rsidRDefault="00663D55">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GB"/>
        </w:rPr>
        <w:t>Comprehension of the mission</w:t>
      </w:r>
    </w:p>
    <w:p w:rsidR="008C0DA8" w:rsidRDefault="00663D55">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p>
    <w:p w:rsidR="008C0DA8" w:rsidRDefault="00663D55">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rsidR="008C0DA8" w:rsidRDefault="00663D55">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GB"/>
        </w:rPr>
        <w:t>Description of the proposed experts (CV and tasks they’re assigned to)</w:t>
      </w:r>
    </w:p>
    <w:p w:rsidR="008C0DA8" w:rsidRDefault="00663D55">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GB"/>
        </w:rPr>
        <w:lastRenderedPageBreak/>
        <w:t>Organisation of the team</w:t>
      </w:r>
    </w:p>
    <w:p w:rsidR="008C0DA8" w:rsidRDefault="00663D55">
      <w:pPr>
        <w:pStyle w:val="Default"/>
        <w:numPr>
          <w:ilvl w:val="0"/>
          <w:numId w:val="18"/>
        </w:numPr>
        <w:jc w:val="both"/>
        <w:rPr>
          <w:rFonts w:asciiTheme="minorHAnsi" w:hAnsiTheme="minorHAnsi" w:cstheme="minorHAnsi"/>
          <w:sz w:val="22"/>
          <w:szCs w:val="22"/>
          <w:lang w:val="en-GB"/>
        </w:rPr>
      </w:pPr>
      <w:r>
        <w:rPr>
          <w:rFonts w:asciiTheme="minorHAnsi" w:hAnsiTheme="minorHAnsi" w:cstheme="minorHAnsi"/>
          <w:sz w:val="22"/>
          <w:szCs w:val="22"/>
          <w:lang w:val="en-GB"/>
        </w:rPr>
        <w:t>A financial offer, as per the template provided</w:t>
      </w:r>
    </w:p>
    <w:p w:rsidR="008C0DA8" w:rsidRDefault="00663D55">
      <w:pPr>
        <w:pStyle w:val="Titre2"/>
        <w:spacing w:before="240" w:after="120" w:line="240" w:lineRule="auto"/>
        <w:jc w:val="both"/>
        <w:rPr>
          <w:rFonts w:asciiTheme="minorHAnsi" w:hAnsiTheme="minorHAnsi" w:cstheme="minorHAnsi"/>
          <w:sz w:val="22"/>
          <w:szCs w:val="22"/>
          <w:u w:val="single"/>
          <w:lang w:val="en-GB"/>
        </w:rPr>
      </w:pPr>
      <w:bookmarkStart w:id="74" w:name="_Toc214024911"/>
      <w:r>
        <w:rPr>
          <w:rFonts w:asciiTheme="minorHAnsi" w:hAnsiTheme="minorHAnsi" w:cstheme="minorHAnsi"/>
          <w:sz w:val="22"/>
          <w:szCs w:val="22"/>
          <w:u w:val="single"/>
          <w:lang w:val="en"/>
        </w:rPr>
        <w:t>Bid validity period</w:t>
      </w:r>
      <w:bookmarkEnd w:id="74"/>
    </w:p>
    <w:p w:rsidR="008C0DA8" w:rsidRDefault="00663D5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rsidR="008C0DA8" w:rsidRDefault="008C0DA8">
      <w:pPr>
        <w:pStyle w:val="Default"/>
        <w:jc w:val="both"/>
        <w:rPr>
          <w:rFonts w:asciiTheme="minorHAnsi" w:hAnsiTheme="minorHAnsi" w:cstheme="minorHAnsi"/>
          <w:sz w:val="22"/>
          <w:szCs w:val="22"/>
          <w:lang w:val="en-GB"/>
        </w:rPr>
      </w:pPr>
    </w:p>
    <w:p w:rsidR="008C0DA8" w:rsidRDefault="00663D55">
      <w:pPr>
        <w:pStyle w:val="Titre2"/>
        <w:spacing w:before="240" w:after="120" w:line="240" w:lineRule="auto"/>
        <w:jc w:val="both"/>
        <w:rPr>
          <w:rFonts w:asciiTheme="minorHAnsi" w:hAnsiTheme="minorHAnsi" w:cstheme="minorHAnsi"/>
          <w:sz w:val="22"/>
          <w:szCs w:val="22"/>
          <w:u w:val="single"/>
          <w:lang w:val="en-GB"/>
        </w:rPr>
      </w:pPr>
      <w:bookmarkStart w:id="75" w:name="_Toc491193966"/>
      <w:bookmarkStart w:id="76" w:name="_Toc491193511"/>
      <w:bookmarkStart w:id="77" w:name="_Toc214024912"/>
      <w:bookmarkEnd w:id="75"/>
      <w:bookmarkEnd w:id="76"/>
      <w:r>
        <w:rPr>
          <w:rFonts w:asciiTheme="minorHAnsi" w:hAnsiTheme="minorHAnsi" w:cstheme="minorHAnsi"/>
          <w:sz w:val="22"/>
          <w:szCs w:val="22"/>
          <w:u w:val="single"/>
          <w:lang w:val="en"/>
        </w:rPr>
        <w:t>Bid submission process</w:t>
      </w:r>
      <w:bookmarkEnd w:id="77"/>
    </w:p>
    <w:p w:rsidR="008C0DA8" w:rsidRDefault="00663D55">
      <w:pPr>
        <w:pStyle w:val="Titre2"/>
        <w:spacing w:before="120" w:after="120" w:line="240" w:lineRule="auto"/>
        <w:ind w:left="708"/>
        <w:jc w:val="both"/>
        <w:rPr>
          <w:rFonts w:asciiTheme="minorHAnsi" w:hAnsiTheme="minorHAnsi" w:cstheme="minorHAnsi"/>
          <w:i/>
          <w:sz w:val="22"/>
          <w:szCs w:val="22"/>
          <w:lang w:val="en-GB"/>
        </w:rPr>
      </w:pPr>
      <w:bookmarkStart w:id="78" w:name="_Toc214024913"/>
      <w:r>
        <w:rPr>
          <w:rFonts w:asciiTheme="minorHAnsi" w:hAnsiTheme="minorHAnsi" w:cstheme="minorHAnsi"/>
          <w:i/>
          <w:iCs/>
          <w:sz w:val="22"/>
          <w:szCs w:val="22"/>
          <w:lang w:val="en"/>
        </w:rPr>
        <w:t>Bids submitted in paper format</w:t>
      </w:r>
      <w:bookmarkEnd w:id="78"/>
      <w:r>
        <w:rPr>
          <w:rFonts w:asciiTheme="minorHAnsi" w:hAnsiTheme="minorHAnsi" w:cstheme="minorHAnsi"/>
          <w:i/>
          <w:iCs/>
          <w:sz w:val="22"/>
          <w:szCs w:val="22"/>
          <w:lang w:val="en"/>
        </w:rPr>
        <w:t xml:space="preserve"> </w:t>
      </w:r>
    </w:p>
    <w:p w:rsidR="008C0DA8" w:rsidRDefault="00663D55">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rsidR="008C0DA8" w:rsidRDefault="008C0DA8">
      <w:pPr>
        <w:spacing w:before="120"/>
        <w:jc w:val="both"/>
        <w:rPr>
          <w:rFonts w:asciiTheme="minorHAnsi" w:eastAsia="Times New Roman" w:hAnsiTheme="minorHAnsi" w:cstheme="minorHAnsi"/>
          <w:sz w:val="22"/>
          <w:szCs w:val="22"/>
          <w:lang w:val="en-GB"/>
        </w:rPr>
      </w:pPr>
    </w:p>
    <w:p w:rsidR="008C0DA8" w:rsidRDefault="00663D55">
      <w:pPr>
        <w:pStyle w:val="Titre2"/>
        <w:spacing w:before="120" w:after="120" w:line="240" w:lineRule="auto"/>
        <w:ind w:left="708"/>
        <w:jc w:val="both"/>
        <w:rPr>
          <w:rFonts w:asciiTheme="minorHAnsi" w:hAnsiTheme="minorHAnsi" w:cstheme="minorHAnsi"/>
          <w:i/>
          <w:sz w:val="22"/>
          <w:szCs w:val="22"/>
          <w:lang w:val="en-GB"/>
        </w:rPr>
      </w:pPr>
      <w:bookmarkStart w:id="79" w:name="_Toc214024914"/>
      <w:r>
        <w:rPr>
          <w:rFonts w:asciiTheme="minorHAnsi" w:hAnsiTheme="minorHAnsi" w:cstheme="minorHAnsi"/>
          <w:i/>
          <w:iCs/>
          <w:sz w:val="22"/>
          <w:szCs w:val="22"/>
          <w:lang w:val="en"/>
        </w:rPr>
        <w:t>Electronic submission</w:t>
      </w:r>
      <w:bookmarkEnd w:id="79"/>
      <w:r>
        <w:rPr>
          <w:rFonts w:asciiTheme="minorHAnsi" w:hAnsiTheme="minorHAnsi" w:cstheme="minorHAnsi"/>
          <w:i/>
          <w:iCs/>
          <w:sz w:val="22"/>
          <w:szCs w:val="22"/>
          <w:lang w:val="en"/>
        </w:rPr>
        <w:t xml:space="preserve"> </w:t>
      </w:r>
    </w:p>
    <w:p w:rsidR="008C0DA8" w:rsidRDefault="00663D5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rsidR="008C0DA8" w:rsidRDefault="008A4E44">
      <w:pPr>
        <w:spacing w:line="240" w:lineRule="auto"/>
        <w:jc w:val="both"/>
        <w:rPr>
          <w:rFonts w:asciiTheme="minorHAnsi" w:hAnsiTheme="minorHAnsi" w:cstheme="minorHAnsi"/>
          <w:sz w:val="22"/>
          <w:szCs w:val="22"/>
          <w:lang w:val="en-GB"/>
        </w:rPr>
      </w:pPr>
      <w:hyperlink w:history="1">
        <w:r w:rsidR="00663D55">
          <w:rPr>
            <w:rStyle w:val="Lienhypertexte"/>
            <w:rFonts w:asciiTheme="minorHAnsi" w:hAnsiTheme="minorHAnsi" w:cstheme="minorHAnsi"/>
            <w:sz w:val="22"/>
            <w:szCs w:val="22"/>
            <w:lang w:val="en"/>
          </w:rPr>
          <w:t xml:space="preserve">https://www.marches-publics.gouv.fr </w:t>
        </w:r>
      </w:hyperlink>
    </w:p>
    <w:p w:rsidR="008C0DA8" w:rsidRDefault="00663D55">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rsidR="008C0DA8" w:rsidRDefault="00663D55">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tooltip="http://www.marches-publics.gouv.fr"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rsidR="008C0DA8" w:rsidRDefault="00663D55">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rsidR="008C0DA8" w:rsidRDefault="00663D55">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rsidR="008C0DA8" w:rsidRDefault="00663D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rsidR="008C0DA8" w:rsidRDefault="00663D55">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rsidR="008C0DA8" w:rsidRDefault="00663D5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5"/>
      <w:bookmarkStart w:id="81" w:name="_Toc63419901"/>
      <w:bookmarkEnd w:id="80"/>
      <w:bookmarkEnd w:id="81"/>
      <w:r>
        <w:rPr>
          <w:rFonts w:asciiTheme="minorHAnsi" w:hAnsiTheme="minorHAnsi" w:cstheme="minorHAnsi"/>
          <w:b/>
          <w:bCs/>
          <w:caps/>
          <w:sz w:val="28"/>
          <w:szCs w:val="22"/>
          <w:u w:val="single"/>
          <w:lang w:val="en"/>
        </w:rPr>
        <w:t> </w:t>
      </w:r>
      <w:bookmarkStart w:id="82" w:name="_Toc214024915"/>
      <w:r>
        <w:rPr>
          <w:rFonts w:asciiTheme="minorHAnsi" w:hAnsiTheme="minorHAnsi" w:cstheme="minorHAnsi"/>
          <w:b/>
          <w:bCs/>
          <w:caps/>
          <w:sz w:val="28"/>
          <w:szCs w:val="22"/>
          <w:u w:val="single"/>
          <w:lang w:val="en"/>
        </w:rPr>
        <w:t>Analysis of applications</w:t>
      </w:r>
      <w:bookmarkEnd w:id="82"/>
    </w:p>
    <w:p w:rsidR="008C0DA8" w:rsidRDefault="00663D5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rsidR="008C0DA8" w:rsidRDefault="00663D5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rsidR="008C0DA8" w:rsidRDefault="00663D5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rsidR="008C0DA8" w:rsidRDefault="008C0DA8">
      <w:pPr>
        <w:jc w:val="both"/>
        <w:rPr>
          <w:rFonts w:asciiTheme="minorHAnsi" w:hAnsiTheme="minorHAnsi" w:cstheme="minorHAnsi"/>
          <w:color w:val="000000"/>
          <w:sz w:val="22"/>
          <w:szCs w:val="22"/>
          <w:lang w:val="en-GB"/>
        </w:rPr>
      </w:pP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83" w:name="_Toc214024916"/>
      <w:r>
        <w:rPr>
          <w:rFonts w:asciiTheme="minorHAnsi" w:hAnsiTheme="minorHAnsi" w:cstheme="minorHAnsi"/>
          <w:sz w:val="22"/>
          <w:szCs w:val="22"/>
          <w:u w:val="single"/>
          <w:lang w:val="en"/>
        </w:rPr>
        <w:t>Application supplementary information requests</w:t>
      </w:r>
      <w:bookmarkEnd w:id="83"/>
    </w:p>
    <w:p w:rsidR="008C0DA8" w:rsidRDefault="00663D5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rsidR="008C0DA8" w:rsidRDefault="00663D5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84" w:name="_Toc214024917"/>
      <w:r>
        <w:rPr>
          <w:rFonts w:asciiTheme="minorHAnsi" w:hAnsiTheme="minorHAnsi" w:cstheme="minorHAnsi"/>
          <w:sz w:val="22"/>
          <w:szCs w:val="22"/>
          <w:u w:val="single"/>
          <w:lang w:val="en"/>
        </w:rPr>
        <w:t>Rejection of late applications - Opening bids</w:t>
      </w:r>
      <w:bookmarkEnd w:id="84"/>
    </w:p>
    <w:p w:rsidR="008C0DA8" w:rsidRDefault="00663D55">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rsidR="008C0DA8" w:rsidRDefault="00663D55">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85" w:name="_Toc214024918"/>
      <w:r>
        <w:rPr>
          <w:rFonts w:asciiTheme="minorHAnsi" w:hAnsiTheme="minorHAnsi" w:cstheme="minorHAnsi"/>
          <w:sz w:val="22"/>
          <w:szCs w:val="22"/>
          <w:u w:val="single"/>
          <w:lang w:val="en"/>
        </w:rPr>
        <w:t>Admissibility of applications</w:t>
      </w:r>
      <w:bookmarkEnd w:id="85"/>
    </w:p>
    <w:p w:rsidR="008C0DA8" w:rsidRDefault="00663D5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rsidR="008C0DA8" w:rsidRDefault="00663D5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rsidR="008C0DA8" w:rsidRDefault="00663D5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rsidR="008C0DA8" w:rsidRDefault="00663D5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rsidR="008C0DA8" w:rsidRDefault="00663D55">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rsidR="008C0DA8" w:rsidRDefault="00663D5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rsidR="008C0DA8" w:rsidRDefault="00663D5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rsidR="008C0DA8" w:rsidRDefault="00663D5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capacity and/or which do not meet the minimum capacity levels will be eliminated</w:t>
      </w:r>
    </w:p>
    <w:p w:rsidR="008C0DA8" w:rsidRDefault="00663D5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The candidate must provide evidence of a reliable internal security system to guarantee the safety of the persons involved in the implementation of the contract when travel is planned in an organ or red </w:t>
      </w:r>
      <w:r>
        <w:rPr>
          <w:rFonts w:asciiTheme="minorHAnsi" w:hAnsiTheme="minorHAnsi" w:cstheme="minorHAnsi"/>
          <w:color w:val="000000"/>
          <w:sz w:val="22"/>
          <w:szCs w:val="22"/>
          <w:lang w:val="en-GB"/>
        </w:rPr>
        <w:lastRenderedPageBreak/>
        <w:t xml:space="preserve">zone (in accordance with the regional vigilance maps made available by the French Ministry of Europe and Foreign Affairs </w:t>
      </w:r>
      <w:hyperlink r:id="rId14" w:tooltip="https://www.diplomatie.gouv.fr/fr/conseils-aux-voyageurs/" w:history="1">
        <w:r>
          <w:rPr>
            <w:rStyle w:val="Lienhypertexte"/>
            <w:rFonts w:asciiTheme="minorHAnsi" w:hAnsiTheme="minorHAnsi" w:cstheme="minorHAnsi"/>
            <w:sz w:val="22"/>
            <w:szCs w:val="22"/>
            <w:lang w:val="en-GB"/>
          </w:rPr>
          <w:t>https://www.diplomatie.gouv.fr/fr/conseils-aux-voyageurs/</w:t>
        </w:r>
      </w:hyperlink>
      <w:r>
        <w:rPr>
          <w:rFonts w:asciiTheme="minorHAnsi" w:hAnsiTheme="minorHAnsi" w:cstheme="minorHAnsi"/>
          <w:color w:val="000000"/>
          <w:sz w:val="22"/>
          <w:szCs w:val="22"/>
          <w:lang w:val="en-GB"/>
        </w:rPr>
        <w:t>).</w:t>
      </w:r>
    </w:p>
    <w:p w:rsidR="008C0DA8" w:rsidRDefault="00663D5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6" w:name="_Toc214024919"/>
      <w:r>
        <w:rPr>
          <w:rFonts w:asciiTheme="minorHAnsi" w:hAnsiTheme="minorHAnsi" w:cstheme="minorHAnsi"/>
          <w:b/>
          <w:bCs/>
          <w:caps/>
          <w:sz w:val="28"/>
          <w:szCs w:val="22"/>
          <w:u w:val="single"/>
          <w:lang w:val="en"/>
        </w:rPr>
        <w:t>Bid evaluation, negotiations and award</w:t>
      </w:r>
      <w:bookmarkEnd w:id="86"/>
    </w:p>
    <w:p w:rsidR="008C0DA8" w:rsidRDefault="00663D5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87" w:name="_Toc214024920"/>
      <w:r>
        <w:rPr>
          <w:rFonts w:asciiTheme="minorHAnsi" w:hAnsiTheme="minorHAnsi" w:cstheme="minorHAnsi"/>
          <w:sz w:val="22"/>
          <w:szCs w:val="22"/>
          <w:u w:val="single"/>
          <w:lang w:val="en"/>
        </w:rPr>
        <w:t>Rejection of late bids - Opening bids</w:t>
      </w:r>
      <w:bookmarkEnd w:id="87"/>
    </w:p>
    <w:p w:rsidR="008C0DA8" w:rsidRDefault="00663D55">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rsidR="008C0DA8" w:rsidRDefault="00663D55">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88" w:name="_Toc214024921"/>
      <w:r>
        <w:rPr>
          <w:rFonts w:asciiTheme="minorHAnsi" w:hAnsiTheme="minorHAnsi" w:cstheme="minorHAnsi"/>
          <w:sz w:val="22"/>
          <w:szCs w:val="22"/>
          <w:u w:val="single"/>
          <w:lang w:val="en"/>
        </w:rPr>
        <w:t>Bid analysis</w:t>
      </w:r>
      <w:bookmarkEnd w:id="88"/>
    </w:p>
    <w:p w:rsidR="008C0DA8" w:rsidRDefault="00663D5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89" w:name="_Toc214024922"/>
      <w:r>
        <w:rPr>
          <w:rFonts w:asciiTheme="minorHAnsi" w:hAnsiTheme="minorHAnsi" w:cstheme="minorHAnsi"/>
          <w:sz w:val="22"/>
          <w:szCs w:val="22"/>
          <w:u w:val="single"/>
          <w:lang w:val="en"/>
        </w:rPr>
        <w:t>Rejection of non-conforming, inadmissible or inappropriate bids</w:t>
      </w:r>
      <w:bookmarkEnd w:id="89"/>
    </w:p>
    <w:p w:rsidR="008C0DA8" w:rsidRDefault="00663D5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90" w:name="_Toc214024923"/>
      <w:r>
        <w:rPr>
          <w:rFonts w:asciiTheme="minorHAnsi" w:hAnsiTheme="minorHAnsi" w:cstheme="minorHAnsi"/>
          <w:sz w:val="22"/>
          <w:szCs w:val="22"/>
          <w:u w:val="single"/>
          <w:lang w:val="en"/>
        </w:rPr>
        <w:t>Comparison of bids for selection of the most economically beneficial bid</w:t>
      </w:r>
      <w:bookmarkEnd w:id="90"/>
    </w:p>
    <w:p w:rsidR="008C0DA8" w:rsidRDefault="00663D55">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rsidR="008C0DA8" w:rsidRDefault="00663D55">
      <w:pPr>
        <w:pStyle w:val="Titre2"/>
        <w:spacing w:before="120" w:after="120" w:line="240" w:lineRule="auto"/>
        <w:ind w:left="708"/>
        <w:jc w:val="both"/>
        <w:rPr>
          <w:rFonts w:asciiTheme="minorHAnsi" w:hAnsiTheme="minorHAnsi" w:cstheme="minorHAnsi"/>
          <w:i/>
          <w:sz w:val="22"/>
          <w:szCs w:val="22"/>
          <w:lang w:val="en-GB"/>
        </w:rPr>
      </w:pPr>
      <w:bookmarkStart w:id="91" w:name="_Toc214024924"/>
      <w:r>
        <w:rPr>
          <w:rFonts w:asciiTheme="minorHAnsi" w:hAnsiTheme="minorHAnsi" w:cstheme="minorHAnsi"/>
          <w:i/>
          <w:iCs/>
          <w:sz w:val="22"/>
          <w:szCs w:val="22"/>
          <w:lang w:val="en"/>
        </w:rPr>
        <w:t>Criterion 1: price of the services</w:t>
      </w:r>
      <w:bookmarkEnd w:id="91"/>
      <w:r>
        <w:rPr>
          <w:rFonts w:asciiTheme="minorHAnsi" w:hAnsiTheme="minorHAnsi" w:cstheme="minorHAnsi"/>
          <w:i/>
          <w:iCs/>
          <w:sz w:val="22"/>
          <w:szCs w:val="22"/>
          <w:lang w:val="en"/>
        </w:rPr>
        <w:t xml:space="preserve"> </w:t>
      </w:r>
    </w:p>
    <w:p w:rsidR="008C0DA8" w:rsidRDefault="00663D55">
      <w:pPr>
        <w:spacing w:before="120"/>
        <w:jc w:val="both"/>
        <w:rPr>
          <w:rFonts w:asciiTheme="minorHAnsi" w:hAnsiTheme="minorHAnsi" w:cstheme="minorHAnsi"/>
          <w:b/>
          <w:bCs/>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 30 points)</w:t>
      </w:r>
      <w:r>
        <w:rPr>
          <w:rFonts w:asciiTheme="minorHAnsi" w:hAnsiTheme="minorHAnsi" w:cstheme="minorHAnsi"/>
          <w:sz w:val="22"/>
          <w:szCs w:val="22"/>
          <w:lang w:val="en"/>
        </w:rPr>
        <w:t xml:space="preserve"> will cover the comparison of the financial offers of all candidates having submitted a conforming bid.</w:t>
      </w:r>
    </w:p>
    <w:p w:rsidR="008C0DA8" w:rsidRDefault="00663D55">
      <w:pPr>
        <w:pStyle w:val="Titre2"/>
        <w:spacing w:before="120" w:after="120" w:line="240" w:lineRule="auto"/>
        <w:ind w:left="708"/>
        <w:jc w:val="both"/>
        <w:rPr>
          <w:rFonts w:asciiTheme="minorHAnsi" w:hAnsiTheme="minorHAnsi" w:cstheme="minorHAnsi"/>
          <w:i/>
          <w:sz w:val="22"/>
          <w:szCs w:val="22"/>
        </w:rPr>
      </w:pPr>
      <w:bookmarkStart w:id="92" w:name="_Toc214024925"/>
      <w:r>
        <w:rPr>
          <w:rFonts w:asciiTheme="minorHAnsi" w:hAnsiTheme="minorHAnsi" w:cstheme="minorHAnsi"/>
          <w:i/>
          <w:iCs/>
          <w:sz w:val="22"/>
          <w:szCs w:val="22"/>
          <w:lang w:val="en"/>
        </w:rPr>
        <w:t>Criterion 2: Technical offer</w:t>
      </w:r>
      <w:bookmarkEnd w:id="92"/>
    </w:p>
    <w:p w:rsidR="008C0DA8" w:rsidRDefault="008C0DA8">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8C0DA8">
        <w:tc>
          <w:tcPr>
            <w:tcW w:w="6654" w:type="dxa"/>
            <w:shd w:val="clear" w:color="auto" w:fill="D9D9D9" w:themeFill="background1" w:themeFillShade="D9"/>
          </w:tcPr>
          <w:p w:rsidR="008C0DA8" w:rsidRDefault="00663D55">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rsidR="008C0DA8" w:rsidRDefault="00663D55">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8C0DA8">
        <w:tc>
          <w:tcPr>
            <w:tcW w:w="6654" w:type="dxa"/>
          </w:tcPr>
          <w:p w:rsidR="008C0DA8" w:rsidRPr="000D29E4" w:rsidRDefault="00663D55">
            <w:pPr>
              <w:jc w:val="both"/>
              <w:rPr>
                <w:rFonts w:asciiTheme="minorHAnsi" w:hAnsiTheme="minorHAnsi" w:cstheme="minorHAnsi"/>
                <w:sz w:val="22"/>
                <w:szCs w:val="22"/>
                <w:lang w:val="en-GB"/>
              </w:rPr>
            </w:pPr>
            <w:r w:rsidRPr="000D29E4">
              <w:rPr>
                <w:rFonts w:asciiTheme="minorHAnsi" w:hAnsiTheme="minorHAnsi" w:cstheme="minorHAnsi"/>
                <w:sz w:val="22"/>
                <w:szCs w:val="22"/>
                <w:lang w:val="en-GB"/>
              </w:rPr>
              <w:t>The candidate demonstrates mastery in the design and implementation of robust, evidence-based, and gender-sensitive monitoring and evaluation / MEAL systems for circular economy initiatives</w:t>
            </w:r>
          </w:p>
        </w:tc>
        <w:tc>
          <w:tcPr>
            <w:tcW w:w="2692" w:type="dxa"/>
          </w:tcPr>
          <w:p w:rsidR="008C0DA8" w:rsidRDefault="00663D55">
            <w:pPr>
              <w:jc w:val="center"/>
              <w:rPr>
                <w:rFonts w:asciiTheme="minorHAnsi" w:hAnsiTheme="minorHAnsi" w:cstheme="minorHAnsi"/>
                <w:b/>
                <w:sz w:val="22"/>
                <w:szCs w:val="22"/>
              </w:rPr>
            </w:pPr>
            <w:r>
              <w:rPr>
                <w:rFonts w:asciiTheme="minorHAnsi" w:hAnsiTheme="minorHAnsi" w:cstheme="minorHAnsi"/>
                <w:b/>
                <w:bCs/>
                <w:sz w:val="22"/>
                <w:szCs w:val="22"/>
                <w:lang w:val="en"/>
              </w:rPr>
              <w:t>15</w:t>
            </w:r>
          </w:p>
        </w:tc>
      </w:tr>
      <w:tr w:rsidR="008C0DA8">
        <w:tc>
          <w:tcPr>
            <w:tcW w:w="6654" w:type="dxa"/>
          </w:tcPr>
          <w:p w:rsidR="008C0DA8" w:rsidRPr="000D29E4" w:rsidRDefault="00663D55">
            <w:pPr>
              <w:jc w:val="both"/>
              <w:rPr>
                <w:rFonts w:asciiTheme="minorHAnsi" w:hAnsiTheme="minorHAnsi" w:cstheme="minorHAnsi"/>
                <w:sz w:val="22"/>
                <w:szCs w:val="22"/>
                <w:lang w:val="en-GB"/>
              </w:rPr>
            </w:pPr>
            <w:r>
              <w:rPr>
                <w:rFonts w:asciiTheme="minorHAnsi" w:hAnsiTheme="minorHAnsi" w:cstheme="minorHAnsi"/>
                <w:sz w:val="22"/>
                <w:szCs w:val="22"/>
                <w:lang w:val="en-GB"/>
              </w:rPr>
              <w:t>Quality of project organization, assessed with regard to the relevance of the proposed team profiles (composition, training, and experience)</w:t>
            </w:r>
          </w:p>
        </w:tc>
        <w:tc>
          <w:tcPr>
            <w:tcW w:w="2692" w:type="dxa"/>
          </w:tcPr>
          <w:p w:rsidR="008C0DA8" w:rsidRDefault="00663D55">
            <w:pPr>
              <w:jc w:val="center"/>
              <w:rPr>
                <w:rFonts w:asciiTheme="minorHAnsi" w:hAnsiTheme="minorHAnsi" w:cstheme="minorHAnsi"/>
                <w:b/>
                <w:sz w:val="22"/>
                <w:szCs w:val="22"/>
              </w:rPr>
            </w:pPr>
            <w:r>
              <w:rPr>
                <w:rFonts w:asciiTheme="minorHAnsi" w:hAnsiTheme="minorHAnsi" w:cstheme="minorHAnsi"/>
                <w:b/>
                <w:bCs/>
                <w:sz w:val="22"/>
                <w:szCs w:val="22"/>
                <w:lang w:val="en"/>
              </w:rPr>
              <w:t>15</w:t>
            </w:r>
          </w:p>
        </w:tc>
      </w:tr>
      <w:tr w:rsidR="008C0DA8">
        <w:tc>
          <w:tcPr>
            <w:tcW w:w="6654" w:type="dxa"/>
          </w:tcPr>
          <w:p w:rsidR="008C0DA8" w:rsidRDefault="00663D55">
            <w:pPr>
              <w:jc w:val="both"/>
              <w:rPr>
                <w:rFonts w:asciiTheme="minorHAnsi" w:hAnsiTheme="minorHAnsi" w:cstheme="minorHAnsi"/>
                <w:sz w:val="22"/>
                <w:szCs w:val="22"/>
                <w:lang w:val="en-GB"/>
              </w:rPr>
            </w:pPr>
            <w:r w:rsidRPr="000D29E4">
              <w:rPr>
                <w:rFonts w:asciiTheme="minorHAnsi" w:hAnsiTheme="minorHAnsi" w:cstheme="minorHAnsi"/>
                <w:sz w:val="22"/>
                <w:szCs w:val="22"/>
                <w:lang w:val="en-GB"/>
              </w:rPr>
              <w:t>Understanding of the mission’s terms of reference and methodological approach</w:t>
            </w:r>
          </w:p>
        </w:tc>
        <w:tc>
          <w:tcPr>
            <w:tcW w:w="2692" w:type="dxa"/>
          </w:tcPr>
          <w:p w:rsidR="008C0DA8" w:rsidRDefault="00663D55">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20</w:t>
            </w:r>
          </w:p>
        </w:tc>
      </w:tr>
      <w:tr w:rsidR="008C0DA8">
        <w:tc>
          <w:tcPr>
            <w:tcW w:w="6654" w:type="dxa"/>
          </w:tcPr>
          <w:p w:rsidR="008C0DA8" w:rsidRPr="000D29E4" w:rsidRDefault="00663D55">
            <w:pPr>
              <w:jc w:val="both"/>
              <w:rPr>
                <w:rFonts w:asciiTheme="minorHAnsi" w:hAnsiTheme="minorHAnsi" w:cstheme="minorHAnsi"/>
                <w:sz w:val="22"/>
                <w:szCs w:val="22"/>
                <w:lang w:val="en-GB"/>
              </w:rPr>
            </w:pPr>
            <w:r>
              <w:rPr>
                <w:rFonts w:asciiTheme="minorHAnsi" w:hAnsiTheme="minorHAnsi" w:cstheme="minorHAnsi"/>
                <w:sz w:val="22"/>
                <w:szCs w:val="22"/>
                <w:lang w:val="en-GB"/>
              </w:rPr>
              <w:t>Quality and relevance of the team, assessed with regard to the capacity building of institutional stakeholders</w:t>
            </w:r>
          </w:p>
        </w:tc>
        <w:tc>
          <w:tcPr>
            <w:tcW w:w="2692" w:type="dxa"/>
          </w:tcPr>
          <w:p w:rsidR="008C0DA8" w:rsidRDefault="00663D55">
            <w:pPr>
              <w:jc w:val="center"/>
              <w:rPr>
                <w:rFonts w:asciiTheme="minorHAnsi" w:hAnsiTheme="minorHAnsi" w:cstheme="minorHAnsi"/>
                <w:b/>
                <w:sz w:val="22"/>
                <w:szCs w:val="22"/>
              </w:rPr>
            </w:pPr>
            <w:r>
              <w:rPr>
                <w:rFonts w:asciiTheme="minorHAnsi" w:hAnsiTheme="minorHAnsi" w:cstheme="minorHAnsi"/>
                <w:b/>
                <w:bCs/>
                <w:sz w:val="22"/>
                <w:szCs w:val="22"/>
                <w:lang w:val="en"/>
              </w:rPr>
              <w:t>20</w:t>
            </w:r>
          </w:p>
        </w:tc>
      </w:tr>
      <w:tr w:rsidR="008C0DA8">
        <w:tc>
          <w:tcPr>
            <w:tcW w:w="6654" w:type="dxa"/>
          </w:tcPr>
          <w:p w:rsidR="008C0DA8" w:rsidRDefault="00663D55">
            <w:pPr>
              <w:jc w:val="right"/>
              <w:rPr>
                <w:rFonts w:asciiTheme="minorHAnsi" w:hAnsiTheme="minorHAnsi" w:cstheme="minorHAnsi"/>
                <w:b/>
                <w:sz w:val="22"/>
                <w:szCs w:val="22"/>
              </w:rPr>
            </w:pPr>
            <w:r>
              <w:rPr>
                <w:rFonts w:asciiTheme="minorHAnsi" w:hAnsiTheme="minorHAnsi" w:cstheme="minorHAnsi"/>
                <w:b/>
                <w:bCs/>
                <w:sz w:val="22"/>
                <w:szCs w:val="22"/>
                <w:lang w:val="en"/>
              </w:rPr>
              <w:t>TOTAL</w:t>
            </w:r>
          </w:p>
        </w:tc>
        <w:tc>
          <w:tcPr>
            <w:tcW w:w="2692" w:type="dxa"/>
          </w:tcPr>
          <w:p w:rsidR="008C0DA8" w:rsidRDefault="00663D55">
            <w:pPr>
              <w:jc w:val="center"/>
              <w:rPr>
                <w:rFonts w:asciiTheme="minorHAnsi" w:hAnsiTheme="minorHAnsi" w:cstheme="minorHAnsi"/>
                <w:b/>
                <w:sz w:val="22"/>
                <w:szCs w:val="22"/>
              </w:rPr>
            </w:pPr>
            <w:r>
              <w:rPr>
                <w:rFonts w:asciiTheme="minorHAnsi" w:hAnsiTheme="minorHAnsi" w:cstheme="minorHAnsi"/>
                <w:b/>
                <w:bCs/>
                <w:sz w:val="22"/>
                <w:szCs w:val="22"/>
                <w:lang w:val="en"/>
              </w:rPr>
              <w:t>70</w:t>
            </w:r>
          </w:p>
        </w:tc>
      </w:tr>
    </w:tbl>
    <w:p w:rsidR="008C0DA8" w:rsidRDefault="00663D55">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70 points) </w:t>
      </w:r>
      <w:r>
        <w:rPr>
          <w:rFonts w:asciiTheme="minorHAnsi" w:hAnsiTheme="minorHAnsi" w:cstheme="minorHAnsi"/>
          <w:sz w:val="22"/>
          <w:szCs w:val="22"/>
          <w:lang w:val="en"/>
        </w:rPr>
        <w:t>by adding up the weighted scores obtained for each sub-criterion.</w:t>
      </w:r>
    </w:p>
    <w:p w:rsidR="008C0DA8" w:rsidRDefault="00663D55">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having obtained a technical score of less than 50/70 will be deemed to be inappropriate.</w:t>
      </w: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93" w:name="_Toc214024926"/>
      <w:r>
        <w:rPr>
          <w:rFonts w:asciiTheme="minorHAnsi" w:hAnsiTheme="minorHAnsi" w:cstheme="minorHAnsi"/>
          <w:sz w:val="22"/>
          <w:szCs w:val="22"/>
          <w:u w:val="single"/>
          <w:lang w:val="en"/>
        </w:rPr>
        <w:lastRenderedPageBreak/>
        <w:t>Negotiations</w:t>
      </w:r>
      <w:bookmarkEnd w:id="93"/>
    </w:p>
    <w:p w:rsidR="008C0DA8" w:rsidRDefault="00663D55">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conducting an initial analysis of the bids, the Evaluation Committee may negotiate with</w:t>
      </w:r>
      <w:ins w:id="94" w:author="Etienne BAUDON" w:date="2025-11-13T09:51:00Z">
        <w:r>
          <w:rPr>
            <w:rFonts w:asciiTheme="minorHAnsi" w:hAnsiTheme="minorHAnsi" w:cstheme="minorHAnsi"/>
            <w:color w:val="000000"/>
            <w:sz w:val="22"/>
            <w:szCs w:val="22"/>
            <w:lang w:val="en"/>
          </w:rPr>
          <w:t xml:space="preserve"> the 3</w:t>
        </w:r>
      </w:ins>
      <w:del w:id="95" w:author="Etienne BAUDON" w:date="2025-11-13T09:51:00Z">
        <w:r>
          <w:rPr>
            <w:rFonts w:asciiTheme="minorHAnsi" w:hAnsiTheme="minorHAnsi" w:cstheme="minorHAnsi"/>
            <w:color w:val="000000"/>
            <w:sz w:val="22"/>
            <w:szCs w:val="22"/>
            <w:lang w:val="en"/>
          </w:rPr>
          <w:delText xml:space="preserve"> all or some of the</w:delText>
        </w:r>
      </w:del>
      <w:ins w:id="96" w:author="Etienne BAUDON" w:date="2025-11-13T09:51:00Z">
        <w:r>
          <w:rPr>
            <w:rFonts w:asciiTheme="minorHAnsi" w:hAnsiTheme="minorHAnsi" w:cstheme="minorHAnsi"/>
            <w:color w:val="000000"/>
            <w:sz w:val="22"/>
            <w:szCs w:val="22"/>
            <w:lang w:val="en"/>
          </w:rPr>
          <w:t xml:space="preserve"> best</w:t>
        </w:r>
      </w:ins>
      <w:r>
        <w:rPr>
          <w:rFonts w:asciiTheme="minorHAnsi" w:hAnsiTheme="minorHAnsi" w:cstheme="minorHAnsi"/>
          <w:color w:val="000000"/>
          <w:sz w:val="22"/>
          <w:szCs w:val="22"/>
          <w:lang w:val="en"/>
        </w:rPr>
        <w:t xml:space="preserve"> bidders in accordance with the principle of equality of treatment. </w:t>
      </w:r>
    </w:p>
    <w:p w:rsidR="008C0DA8" w:rsidRDefault="00663D55">
      <w:pPr>
        <w:spacing w:before="120"/>
        <w:jc w:val="both"/>
        <w:rPr>
          <w:rFonts w:asciiTheme="minorHAnsi" w:hAnsiTheme="minorHAnsi" w:cstheme="minorHAnsi"/>
          <w:color w:val="000000"/>
          <w:sz w:val="22"/>
          <w:szCs w:val="22"/>
          <w:lang w:val="en"/>
        </w:rPr>
      </w:pPr>
      <w:r>
        <w:rPr>
          <w:rFonts w:asciiTheme="minorHAnsi" w:hAnsiTheme="minorHAnsi" w:cstheme="minorHAnsi"/>
          <w:sz w:val="22"/>
          <w:szCs w:val="22"/>
          <w:lang w:val="en"/>
        </w:rPr>
        <w:t>However, the contracting authority reserves the right to award the tender without negotiation.</w:t>
      </w:r>
    </w:p>
    <w:p w:rsidR="008C0DA8" w:rsidRDefault="00663D55">
      <w:pPr>
        <w:pStyle w:val="Titre2"/>
        <w:spacing w:before="120" w:after="120" w:line="240" w:lineRule="auto"/>
        <w:jc w:val="both"/>
        <w:rPr>
          <w:rFonts w:asciiTheme="minorHAnsi" w:hAnsiTheme="minorHAnsi" w:cstheme="minorHAnsi"/>
          <w:caps/>
          <w:sz w:val="28"/>
          <w:szCs w:val="22"/>
          <w:u w:val="single"/>
          <w:lang w:val="en-GB"/>
        </w:rPr>
      </w:pPr>
      <w:bookmarkStart w:id="97" w:name="_Toc214024927"/>
      <w:r>
        <w:rPr>
          <w:rFonts w:asciiTheme="minorHAnsi" w:hAnsiTheme="minorHAnsi" w:cstheme="minorHAnsi"/>
          <w:sz w:val="22"/>
          <w:szCs w:val="22"/>
          <w:u w:val="single"/>
          <w:lang w:val="en"/>
        </w:rPr>
        <w:t>Award process</w:t>
      </w:r>
      <w:bookmarkEnd w:id="97"/>
      <w:r>
        <w:rPr>
          <w:rFonts w:asciiTheme="minorHAnsi" w:hAnsiTheme="minorHAnsi" w:cstheme="minorHAnsi"/>
          <w:b w:val="0"/>
          <w:bCs w:val="0"/>
          <w:caps/>
          <w:sz w:val="28"/>
          <w:szCs w:val="22"/>
          <w:u w:val="single"/>
          <w:lang w:val="en"/>
        </w:rPr>
        <w:t xml:space="preserve"> </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rsidR="008C0DA8" w:rsidRDefault="00663D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rsidR="008C0DA8" w:rsidRDefault="00663D55">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rsidR="008C0DA8" w:rsidRDefault="00663D55">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8" w:name="_Toc491193970"/>
      <w:bookmarkStart w:id="99" w:name="_Toc491193515"/>
      <w:bookmarkStart w:id="100" w:name="_Toc214024928"/>
      <w:bookmarkEnd w:id="98"/>
      <w:bookmarkEnd w:id="99"/>
      <w:r>
        <w:rPr>
          <w:rFonts w:asciiTheme="minorHAnsi" w:hAnsiTheme="minorHAnsi" w:cstheme="minorHAnsi"/>
          <w:b/>
          <w:bCs/>
          <w:caps/>
          <w:sz w:val="28"/>
          <w:szCs w:val="22"/>
          <w:u w:val="single"/>
          <w:lang w:val="en"/>
        </w:rPr>
        <w:t>Processing of personal data in the context of this tender and for the purposes of contract monitoring</w:t>
      </w:r>
      <w:bookmarkEnd w:id="100"/>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rsidR="008C0DA8" w:rsidRDefault="00663D55">
      <w:pPr>
        <w:pStyle w:val="Titre2"/>
        <w:spacing w:before="120" w:after="120" w:line="240" w:lineRule="auto"/>
        <w:jc w:val="both"/>
        <w:rPr>
          <w:rFonts w:asciiTheme="minorHAnsi" w:hAnsiTheme="minorHAnsi" w:cstheme="minorHAnsi"/>
          <w:sz w:val="22"/>
          <w:szCs w:val="22"/>
          <w:u w:val="single"/>
          <w:lang w:val="en-GB"/>
        </w:rPr>
      </w:pPr>
      <w:bookmarkStart w:id="101" w:name="_Toc214024929"/>
      <w:r>
        <w:rPr>
          <w:rFonts w:asciiTheme="minorHAnsi" w:hAnsiTheme="minorHAnsi" w:cstheme="minorHAnsi"/>
          <w:sz w:val="22"/>
          <w:szCs w:val="22"/>
          <w:u w:val="single"/>
          <w:lang w:val="en"/>
        </w:rPr>
        <w:t>Identity and contact details of the data controller and its representative</w:t>
      </w:r>
      <w:bookmarkEnd w:id="101"/>
    </w:p>
    <w:p w:rsidR="008C0DA8" w:rsidRDefault="00663D55">
      <w:pPr>
        <w:pStyle w:val="Titre2"/>
        <w:spacing w:before="120" w:after="120" w:line="240" w:lineRule="auto"/>
        <w:ind w:left="708"/>
        <w:jc w:val="both"/>
        <w:rPr>
          <w:rFonts w:asciiTheme="minorHAnsi" w:hAnsiTheme="minorHAnsi" w:cstheme="minorHAnsi"/>
          <w:sz w:val="22"/>
          <w:szCs w:val="22"/>
          <w:u w:val="single"/>
        </w:rPr>
      </w:pPr>
      <w:bookmarkStart w:id="102" w:name="_Toc214024930"/>
      <w:r>
        <w:rPr>
          <w:rFonts w:asciiTheme="minorHAnsi" w:hAnsiTheme="minorHAnsi" w:cstheme="minorHAnsi"/>
          <w:sz w:val="22"/>
          <w:szCs w:val="22"/>
          <w:u w:val="single"/>
        </w:rPr>
        <w:t>For the PLACE platform:</w:t>
      </w:r>
      <w:bookmarkEnd w:id="102"/>
      <w:r>
        <w:rPr>
          <w:rFonts w:asciiTheme="minorHAnsi" w:hAnsiTheme="minorHAnsi" w:cstheme="minorHAnsi"/>
          <w:sz w:val="22"/>
          <w:szCs w:val="22"/>
          <w:u w:val="single"/>
        </w:rPr>
        <w:t xml:space="preserve"> </w:t>
      </w:r>
    </w:p>
    <w:p w:rsidR="008C0DA8" w:rsidRDefault="00663D55">
      <w:pPr>
        <w:pStyle w:val="Default"/>
        <w:spacing w:before="120"/>
        <w:jc w:val="both"/>
        <w:rPr>
          <w:rFonts w:asciiTheme="minorHAnsi" w:hAnsiTheme="minorHAnsi" w:cstheme="minorHAnsi"/>
          <w:color w:val="auto"/>
          <w:sz w:val="22"/>
          <w:szCs w:val="22"/>
        </w:rPr>
      </w:pPr>
      <w:r>
        <w:rPr>
          <w:rFonts w:asciiTheme="minorHAnsi" w:hAnsiTheme="minorHAnsi" w:cstheme="minorHAnsi"/>
          <w:i/>
          <w:iCs/>
          <w:color w:val="auto"/>
          <w:sz w:val="22"/>
          <w:szCs w:val="22"/>
        </w:rPr>
        <w:t>Ministère de l'action et des comptes publics</w:t>
      </w:r>
      <w:r>
        <w:rPr>
          <w:rFonts w:asciiTheme="minorHAnsi" w:hAnsiTheme="minorHAnsi" w:cstheme="minorHAnsi"/>
          <w:color w:val="auto"/>
          <w:sz w:val="22"/>
          <w:szCs w:val="22"/>
        </w:rPr>
        <w:t xml:space="preserve"> (Ministry of Public Accounts)</w:t>
      </w:r>
    </w:p>
    <w:p w:rsidR="008C0DA8" w:rsidRDefault="00663D55">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rsidR="008C0DA8" w:rsidRDefault="00663D55">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rsidR="008C0DA8" w:rsidRDefault="00663D55">
      <w:pPr>
        <w:pStyle w:val="Titre2"/>
        <w:spacing w:before="120" w:after="120" w:line="240" w:lineRule="auto"/>
        <w:ind w:left="708"/>
        <w:jc w:val="both"/>
        <w:rPr>
          <w:rFonts w:asciiTheme="minorHAnsi" w:hAnsiTheme="minorHAnsi" w:cstheme="minorHAnsi"/>
          <w:sz w:val="22"/>
          <w:szCs w:val="22"/>
          <w:u w:val="single"/>
          <w:lang w:val="en-GB"/>
        </w:rPr>
      </w:pPr>
      <w:bookmarkStart w:id="103" w:name="_Toc214024931"/>
      <w:r>
        <w:rPr>
          <w:rFonts w:asciiTheme="minorHAnsi" w:hAnsiTheme="minorHAnsi" w:cstheme="minorHAnsi"/>
          <w:sz w:val="22"/>
          <w:szCs w:val="22"/>
          <w:u w:val="single"/>
          <w:lang w:val="en"/>
        </w:rPr>
        <w:t>Contact details of the Data Protection Officer:</w:t>
      </w:r>
      <w:bookmarkEnd w:id="103"/>
    </w:p>
    <w:p w:rsidR="008C0DA8" w:rsidRDefault="008A4E44">
      <w:pPr>
        <w:pStyle w:val="Default"/>
        <w:spacing w:before="120"/>
        <w:jc w:val="both"/>
        <w:rPr>
          <w:rFonts w:asciiTheme="minorHAnsi" w:hAnsiTheme="minorHAnsi" w:cstheme="minorHAnsi"/>
          <w:color w:val="auto"/>
          <w:sz w:val="22"/>
          <w:szCs w:val="22"/>
          <w:lang w:val="en-GB"/>
        </w:rPr>
      </w:pPr>
      <w:hyperlink r:id="rId15" w:tooltip="mailto:le-delegue-a-la-protection-des-donnees-personnelles@finances.gouv.fr" w:history="1">
        <w:r w:rsidR="00663D55">
          <w:rPr>
            <w:rFonts w:asciiTheme="minorHAnsi" w:hAnsiTheme="minorHAnsi" w:cstheme="minorHAnsi"/>
            <w:color w:val="auto"/>
            <w:sz w:val="22"/>
            <w:szCs w:val="22"/>
            <w:lang w:val="en"/>
          </w:rPr>
          <w:t>le-delegue-a-la-protection-des-donnees-personnelles@finances.gouv.fr</w:t>
        </w:r>
      </w:hyperlink>
    </w:p>
    <w:p w:rsidR="008C0DA8" w:rsidRDefault="008C0DA8">
      <w:pPr>
        <w:pStyle w:val="Default"/>
        <w:spacing w:before="120"/>
        <w:jc w:val="both"/>
        <w:rPr>
          <w:rFonts w:asciiTheme="minorHAnsi" w:hAnsiTheme="minorHAnsi" w:cstheme="minorHAnsi"/>
          <w:color w:val="auto"/>
          <w:sz w:val="22"/>
          <w:szCs w:val="22"/>
          <w:lang w:val="en-GB"/>
        </w:rPr>
      </w:pPr>
    </w:p>
    <w:p w:rsidR="008C0DA8" w:rsidRDefault="00663D55">
      <w:pPr>
        <w:pStyle w:val="Titre2"/>
        <w:spacing w:before="120" w:after="120" w:line="240" w:lineRule="auto"/>
        <w:ind w:left="708"/>
        <w:jc w:val="both"/>
        <w:rPr>
          <w:rFonts w:asciiTheme="minorHAnsi" w:hAnsiTheme="minorHAnsi" w:cstheme="minorHAnsi"/>
          <w:sz w:val="22"/>
          <w:szCs w:val="22"/>
          <w:u w:val="single"/>
          <w:lang w:val="en-GB"/>
        </w:rPr>
      </w:pPr>
      <w:bookmarkStart w:id="104" w:name="_Toc214024932"/>
      <w:r>
        <w:rPr>
          <w:rFonts w:asciiTheme="minorHAnsi" w:hAnsiTheme="minorHAnsi" w:cstheme="minorHAnsi"/>
          <w:sz w:val="22"/>
          <w:szCs w:val="22"/>
          <w:u w:val="single"/>
          <w:lang w:val="en"/>
        </w:rPr>
        <w:t>For the contracting authority:</w:t>
      </w:r>
      <w:bookmarkEnd w:id="104"/>
      <w:r>
        <w:rPr>
          <w:rFonts w:asciiTheme="minorHAnsi" w:hAnsiTheme="minorHAnsi" w:cstheme="minorHAnsi"/>
          <w:sz w:val="22"/>
          <w:szCs w:val="22"/>
          <w:u w:val="single"/>
          <w:lang w:val="en"/>
        </w:rPr>
        <w:t xml:space="preserve"> </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IT Department, represented by its director</w:t>
      </w:r>
    </w:p>
    <w:p w:rsidR="008C0DA8" w:rsidRDefault="00663D55">
      <w:pPr>
        <w:pStyle w:val="Titre2"/>
        <w:spacing w:before="120" w:after="120" w:line="240" w:lineRule="auto"/>
        <w:ind w:left="708"/>
        <w:jc w:val="both"/>
        <w:rPr>
          <w:rFonts w:asciiTheme="minorHAnsi" w:hAnsiTheme="minorHAnsi" w:cstheme="minorHAnsi"/>
          <w:sz w:val="22"/>
          <w:szCs w:val="22"/>
          <w:u w:val="single"/>
          <w:lang w:val="en-GB"/>
        </w:rPr>
      </w:pPr>
      <w:bookmarkStart w:id="105" w:name="_Toc214024933"/>
      <w:r>
        <w:rPr>
          <w:rFonts w:asciiTheme="minorHAnsi" w:hAnsiTheme="minorHAnsi" w:cstheme="minorHAnsi"/>
          <w:sz w:val="22"/>
          <w:szCs w:val="22"/>
          <w:u w:val="single"/>
          <w:lang w:val="en"/>
        </w:rPr>
        <w:t>Contact details of the Data Protection Officer:</w:t>
      </w:r>
      <w:bookmarkEnd w:id="105"/>
    </w:p>
    <w:p w:rsidR="008C0DA8" w:rsidRDefault="008A4E44">
      <w:pPr>
        <w:pStyle w:val="Default"/>
        <w:spacing w:before="120"/>
        <w:jc w:val="both"/>
        <w:rPr>
          <w:rFonts w:asciiTheme="minorHAnsi" w:hAnsiTheme="minorHAnsi" w:cstheme="minorHAnsi"/>
          <w:color w:val="auto"/>
          <w:sz w:val="22"/>
          <w:szCs w:val="22"/>
          <w:lang w:val="en-GB"/>
        </w:rPr>
      </w:pPr>
      <w:hyperlink r:id="rId16" w:tooltip="mailto:informatique.libertes@expertisefrance.fr" w:history="1">
        <w:r w:rsidR="00663D55">
          <w:rPr>
            <w:rFonts w:asciiTheme="minorHAnsi" w:hAnsiTheme="minorHAnsi" w:cstheme="minorHAnsi"/>
            <w:color w:val="auto"/>
            <w:sz w:val="22"/>
            <w:szCs w:val="22"/>
            <w:lang w:val="en"/>
          </w:rPr>
          <w:t>informatique.libertes@expertisefrance.fr</w:t>
        </w:r>
      </w:hyperlink>
    </w:p>
    <w:p w:rsidR="008C0DA8" w:rsidRDefault="008C0DA8">
      <w:pPr>
        <w:pStyle w:val="Default"/>
        <w:spacing w:before="120"/>
        <w:jc w:val="both"/>
        <w:rPr>
          <w:rFonts w:asciiTheme="minorHAnsi" w:hAnsiTheme="minorHAnsi" w:cstheme="minorHAnsi"/>
          <w:color w:val="auto"/>
          <w:sz w:val="22"/>
          <w:szCs w:val="22"/>
          <w:lang w:val="en-GB"/>
        </w:rPr>
      </w:pP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rsidR="008C0DA8" w:rsidRDefault="00663D55">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rsidR="008C0DA8" w:rsidRDefault="00663D55">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rsidR="008C0DA8" w:rsidRDefault="00663D55">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rsidR="008C0DA8" w:rsidRDefault="00663D55">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rsidR="008C0DA8" w:rsidRDefault="008C0DA8">
      <w:pPr>
        <w:spacing w:before="120" w:line="240" w:lineRule="auto"/>
        <w:jc w:val="both"/>
        <w:rPr>
          <w:rFonts w:asciiTheme="minorHAnsi" w:hAnsiTheme="minorHAnsi" w:cstheme="minorHAnsi"/>
          <w:sz w:val="22"/>
          <w:szCs w:val="22"/>
          <w:lang w:val="en-GB"/>
        </w:rPr>
      </w:pPr>
    </w:p>
    <w:p w:rsidR="008C0DA8" w:rsidRDefault="00663D5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214024934"/>
      <w:r>
        <w:rPr>
          <w:rFonts w:asciiTheme="minorHAnsi" w:hAnsiTheme="minorHAnsi" w:cstheme="minorHAnsi"/>
          <w:b/>
          <w:bCs/>
          <w:caps/>
          <w:sz w:val="28"/>
          <w:szCs w:val="22"/>
          <w:u w:val="single"/>
          <w:lang w:val="en"/>
        </w:rPr>
        <w:t>ADDITIONAL INFORMATION</w:t>
      </w:r>
      <w:bookmarkEnd w:id="106"/>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rsidR="008C0DA8" w:rsidRDefault="00663D55">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rsidR="008C0DA8" w:rsidRDefault="008C0DA8">
      <w:pPr>
        <w:pStyle w:val="Default"/>
        <w:spacing w:before="120"/>
        <w:jc w:val="both"/>
        <w:rPr>
          <w:rFonts w:asciiTheme="minorHAnsi" w:hAnsiTheme="minorHAnsi" w:cstheme="minorHAnsi"/>
          <w:color w:val="auto"/>
          <w:sz w:val="22"/>
          <w:szCs w:val="22"/>
          <w:lang w:val="en-GB"/>
        </w:rPr>
      </w:pPr>
    </w:p>
    <w:p w:rsidR="008C0DA8" w:rsidRDefault="00663D5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7" w:name="_Toc410899708"/>
      <w:bookmarkStart w:id="108" w:name="_Toc214024935"/>
      <w:r>
        <w:rPr>
          <w:rFonts w:asciiTheme="minorHAnsi" w:hAnsiTheme="minorHAnsi" w:cstheme="minorHAnsi"/>
          <w:b/>
          <w:bCs/>
          <w:caps/>
          <w:sz w:val="28"/>
          <w:szCs w:val="22"/>
          <w:u w:val="single"/>
          <w:lang w:val="en"/>
        </w:rPr>
        <w:t>Appeal channels and deadlines</w:t>
      </w:r>
      <w:bookmarkEnd w:id="107"/>
      <w:bookmarkEnd w:id="108"/>
    </w:p>
    <w:p w:rsidR="008C0DA8" w:rsidRDefault="00663D55">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responsible for the appeals process is:</w:t>
      </w:r>
    </w:p>
    <w:p w:rsidR="008C0DA8" w:rsidRDefault="00663D55">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Paris Judicial Court,</w:t>
      </w:r>
    </w:p>
    <w:p w:rsidR="008C0DA8" w:rsidRDefault="00663D55">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Parvis du Tribunal de Paris 75 859 PARIS Cedex 17</w:t>
      </w:r>
    </w:p>
    <w:p w:rsidR="008C0DA8" w:rsidRDefault="00663D55">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17" w:tooltip="mailto:tj-paris@justice.fr" w:history="1">
        <w:r>
          <w:rPr>
            <w:rStyle w:val="Lienhypertexte"/>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rsidR="008C0DA8" w:rsidRDefault="00663D55">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Tel: 0144325151.</w:t>
      </w:r>
    </w:p>
    <w:p w:rsidR="008C0DA8" w:rsidRDefault="008C0DA8">
      <w:pPr>
        <w:spacing w:before="120" w:line="240" w:lineRule="auto"/>
        <w:jc w:val="both"/>
        <w:rPr>
          <w:rFonts w:asciiTheme="minorHAnsi" w:hAnsiTheme="minorHAnsi" w:cstheme="minorHAnsi"/>
          <w:sz w:val="22"/>
          <w:szCs w:val="22"/>
          <w:lang w:val="en-GB"/>
        </w:rPr>
      </w:pPr>
    </w:p>
    <w:p w:rsidR="008C0DA8" w:rsidRDefault="00663D55" w:rsidP="000D29E4">
      <w:pPr>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Information about lodging an appeal may be obtained from: </w:t>
      </w:r>
      <w:hyperlink r:id="rId18" w:tooltip="mailto:tj-paris@justice.fr" w:history="1">
        <w:r>
          <w:rPr>
            <w:rStyle w:val="Lienhypertexte"/>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sectPr w:rsidR="008C0DA8">
      <w:headerReference w:type="default" r:id="rId19"/>
      <w:footerReference w:type="even" r:id="rId20"/>
      <w:footerReference w:type="default" r:id="rId21"/>
      <w:headerReference w:type="first" r:id="rId22"/>
      <w:footerReference w:type="first" r:id="rId23"/>
      <w:pgSz w:w="11906" w:h="16838"/>
      <w:pgMar w:top="845" w:right="1009" w:bottom="142" w:left="1151" w:header="431" w:footer="385"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19CB3EF" w16cex:dateUtc="2025-11-14T08:49:47Z"/>
  <w16cex:commentExtensible w16cex:durableId="7D141C2F" w16cex:dateUtc="2025-11-14T08:45:46Z"/>
  <w16cex:commentExtensible w16cex:durableId="7B7A10A5" w16cex:dateUtc="2025-11-12T14:25:35Z"/>
  <w16cex:commentExtensible w16cex:durableId="17A80B5E" w16cex:dateUtc="2025-11-12T14:24:52Z"/>
  <w16cex:commentExtensible w16cex:durableId="39A466A6" w16cex:dateUtc="2025-11-12T14:18:54Z"/>
  <w16cex:commentExtensible w16cex:durableId="01DEC6A6" w16cex:dateUtc="2025-11-12T14:17:50Z"/>
  <w16cex:commentExtensible w16cex:durableId="6B02D450" w16cex:dateUtc="2025-11-12T14:17:32Z"/>
  <w16cex:commentExtensible w16cex:durableId="39BCC992" w16cex:dateUtc="2025-11-12T14:08:27Z"/>
  <w16cex:commentExtensible w16cex:durableId="232E539F" w16cex:dateUtc="2025-11-12T14:05:56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19CB3EF"/>
  <w16cid:commentId w16cid:paraId="00000002" w16cid:durableId="7D141C2F"/>
  <w16cid:commentId w16cid:paraId="00000003" w16cid:durableId="7B7A10A5"/>
  <w16cid:commentId w16cid:paraId="00000004" w16cid:durableId="6B3F3D9A"/>
  <w16cid:commentId w16cid:paraId="00000005" w16cid:durableId="17A80B5E"/>
  <w16cid:commentId w16cid:paraId="00000006" w16cid:durableId="7DC5E079"/>
  <w16cid:commentId w16cid:paraId="00000007" w16cid:durableId="39A466A6"/>
  <w16cid:commentId w16cid:paraId="00000008" w16cid:durableId="01DEC6A6"/>
  <w16cid:commentId w16cid:paraId="0000000B" w16cid:durableId="6B02D450"/>
  <w16cid:commentId w16cid:paraId="0000000C" w16cid:durableId="14656A23"/>
  <w16cid:commentId w16cid:paraId="0000000D" w16cid:durableId="39BCC992"/>
  <w16cid:commentId w16cid:paraId="0000000E" w16cid:durableId="19981077"/>
  <w16cid:commentId w16cid:paraId="0000000F" w16cid:durableId="232E539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E44" w:rsidRDefault="008A4E44">
      <w:r>
        <w:separator/>
      </w:r>
    </w:p>
  </w:endnote>
  <w:endnote w:type="continuationSeparator" w:id="0">
    <w:p w:rsidR="008A4E44" w:rsidRDefault="008A4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E19" w:rsidRDefault="00DB3E19">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lang w:val="en"/>
      </w:rPr>
      <w:t>6</w:t>
    </w:r>
    <w:r>
      <w:rPr>
        <w:rStyle w:val="Numrodepage"/>
        <w:lang w:val="en"/>
      </w:rPr>
      <w:fldChar w:fldCharType="end"/>
    </w:r>
  </w:p>
  <w:p w:rsidR="00DB3E19" w:rsidRDefault="00DB3E19">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sdtContent>
      <w:p w:rsidR="00DB3E19" w:rsidRDefault="00DB3E19">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rsidR="00DB3E19" w:rsidRDefault="00DB3E19">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91C85">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91C85">
          <w:rPr>
            <w:rFonts w:asciiTheme="minorHAnsi" w:hAnsiTheme="minorHAnsi"/>
            <w:noProof/>
            <w:sz w:val="22"/>
            <w:szCs w:val="22"/>
            <w:lang w:val="en"/>
          </w:rPr>
          <w:t>12</w:t>
        </w:r>
        <w:r>
          <w:rPr>
            <w:rFonts w:asciiTheme="minorHAnsi" w:hAnsiTheme="minorHAnsi"/>
            <w:sz w:val="22"/>
            <w:szCs w:val="22"/>
            <w:lang w:val="en"/>
          </w:rPr>
          <w:fldChar w:fldCharType="end"/>
        </w:r>
      </w:p>
    </w:sdtContent>
  </w:sdt>
  <w:p w:rsidR="00DB3E19" w:rsidRDefault="00DB3E19">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rsidR="00DB3E19" w:rsidRDefault="00DB3E19">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rsidR="00DB3E19" w:rsidRDefault="008A4E44">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DB3E19">
                          <w:rPr>
                            <w:rFonts w:asciiTheme="minorHAnsi" w:hAnsiTheme="minorHAnsi" w:cstheme="minorHAnsi"/>
                            <w:sz w:val="22"/>
                            <w:szCs w:val="22"/>
                          </w:rPr>
                          <w:t>DAJ_M009ENG_v07</w:t>
                        </w:r>
                        <w:r w:rsidR="00DB3E19">
                          <w:rPr>
                            <w:rFonts w:asciiTheme="minorHAnsi" w:hAnsiTheme="minorHAnsi" w:cstheme="minorHAnsi"/>
                            <w:sz w:val="22"/>
                            <w:szCs w:val="22"/>
                          </w:rPr>
                          <w:tab/>
                        </w:r>
                      </w:sdtContent>
                    </w:sdt>
                  </w:p>
                  <w:p w:rsidR="00DB3E19" w:rsidRDefault="00DB3E19">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rsidR="00DB3E19" w:rsidRDefault="00DB3E19">
                    <w:pPr>
                      <w:pStyle w:val="Pieddepage"/>
                      <w:spacing w:line="240" w:lineRule="exact"/>
                      <w:rPr>
                        <w:rFonts w:asciiTheme="minorHAnsi" w:hAnsiTheme="minorHAnsi" w:cstheme="minorHAnsi"/>
                        <w:b/>
                        <w:sz w:val="22"/>
                        <w:szCs w:val="22"/>
                      </w:rPr>
                    </w:pPr>
                  </w:p>
                  <w:p w:rsidR="00DB3E19" w:rsidRDefault="00DB3E19">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E19" w:rsidRDefault="00DB3E19">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rsidR="00DB3E19" w:rsidRDefault="00DB3E19">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rsidR="00DB3E19" w:rsidRDefault="00DB3E19">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91C85">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91C85">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rsidR="00DB3E19" w:rsidRDefault="00DB3E19">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rsidR="00DB3E19" w:rsidRDefault="00DB3E19">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91C85">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91C85">
                  <w:rPr>
                    <w:rFonts w:asciiTheme="minorHAnsi" w:hAnsiTheme="minorHAnsi"/>
                    <w:noProof/>
                    <w:sz w:val="22"/>
                    <w:szCs w:val="22"/>
                    <w:lang w:val="en"/>
                  </w:rPr>
                  <w:t>12</w:t>
                </w:r>
                <w:r>
                  <w:rPr>
                    <w:rFonts w:asciiTheme="minorHAnsi" w:hAnsiTheme="minorHAnsi"/>
                    <w:sz w:val="22"/>
                    <w:szCs w:val="22"/>
                    <w:lang w:val="en"/>
                  </w:rPr>
                  <w:fldChar w:fldCharType="end"/>
                </w:r>
              </w:p>
            </w:sdtContent>
          </w:sdt>
          <w:p w:rsidR="00DB3E19" w:rsidRDefault="008A4E44">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E44" w:rsidRDefault="008A4E44">
      <w:r>
        <w:separator/>
      </w:r>
    </w:p>
  </w:footnote>
  <w:footnote w:type="continuationSeparator" w:id="0">
    <w:p w:rsidR="008A4E44" w:rsidRDefault="008A4E44">
      <w:r>
        <w:continuationSeparator/>
      </w:r>
    </w:p>
  </w:footnote>
  <w:footnote w:id="1">
    <w:p w:rsidR="00DB3E19" w:rsidRDefault="00DB3E19">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E19" w:rsidRDefault="00DB3E19">
    <w:pPr>
      <w:pStyle w:val="En-tte"/>
      <w:tabs>
        <w:tab w:val="clear" w:pos="9072"/>
        <w:tab w:val="right" w:pos="9339"/>
      </w:tabs>
      <w:rPr>
        <w:rFonts w:ascii="Calibri" w:hAnsi="Calibri"/>
        <w:bCs/>
        <w:sz w:val="22"/>
        <w:szCs w:val="28"/>
        <w:u w:val="single"/>
      </w:rPr>
    </w:pPr>
  </w:p>
  <w:p w:rsidR="00DB3E19" w:rsidRDefault="00DB3E19">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rsidR="00DB3E19" w:rsidRDefault="00DB3E19">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Hlk62125806"/>
  <w:bookmarkStart w:id="1" w:name="_Hlk62125807"/>
  <w:p w:rsidR="00DB3E19" w:rsidRDefault="00DB3E19">
    <w:pPr>
      <w:pStyle w:val="En-tte"/>
    </w:pPr>
    <w:r>
      <w:rPr>
        <w:noProof/>
      </w:rPr>
      <mc:AlternateContent>
        <mc:Choice Requires="wpg">
          <w:drawing>
            <wp:inline distT="0" distB="0" distL="0" distR="0">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0"/>
    <w:bookmarkEnd w:id="1"/>
  </w:p>
  <w:p w:rsidR="00DB3E19" w:rsidRDefault="00DB3E19">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E19" w:rsidRDefault="00DB3E19">
    <w:pPr>
      <w:pStyle w:val="En-tte"/>
      <w:tabs>
        <w:tab w:val="right" w:pos="9214"/>
      </w:tabs>
      <w:rPr>
        <w:rFonts w:ascii="Calibri" w:hAnsi="Calibri"/>
        <w:bCs/>
        <w:sz w:val="22"/>
        <w:szCs w:val="28"/>
        <w:u w:val="single"/>
      </w:rPr>
    </w:pPr>
  </w:p>
  <w:p w:rsidR="00DB3E19" w:rsidRDefault="00DB3E19">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rsidR="00DB3E19" w:rsidRDefault="00DB3E19">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E19" w:rsidRDefault="00DB3E19">
    <w:pPr>
      <w:pStyle w:val="En-tte"/>
    </w:pPr>
  </w:p>
  <w:p w:rsidR="00DB3E19" w:rsidRDefault="00DB3E19">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rsidR="00DB3E19" w:rsidRDefault="00DB3E19">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E0E"/>
    <w:multiLevelType w:val="multilevel"/>
    <w:tmpl w:val="F50A3CEE"/>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263F22"/>
    <w:multiLevelType w:val="multilevel"/>
    <w:tmpl w:val="8E8AACE0"/>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6DB2E36"/>
    <w:multiLevelType w:val="multilevel"/>
    <w:tmpl w:val="1AFEEB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7C83BA1"/>
    <w:multiLevelType w:val="multilevel"/>
    <w:tmpl w:val="7F543420"/>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9390659"/>
    <w:multiLevelType w:val="multilevel"/>
    <w:tmpl w:val="6C509FB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B422123"/>
    <w:multiLevelType w:val="multilevel"/>
    <w:tmpl w:val="D1DA286E"/>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B6F5306"/>
    <w:multiLevelType w:val="multilevel"/>
    <w:tmpl w:val="97144FEA"/>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102F198B"/>
    <w:multiLevelType w:val="multilevel"/>
    <w:tmpl w:val="2E9EF330"/>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8" w15:restartNumberingAfterBreak="0">
    <w:nsid w:val="103C7BBF"/>
    <w:multiLevelType w:val="multilevel"/>
    <w:tmpl w:val="2EE6BDF8"/>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05666B0"/>
    <w:multiLevelType w:val="multilevel"/>
    <w:tmpl w:val="7BE813F2"/>
    <w:lvl w:ilvl="0">
      <w:numFmt w:val="bullet"/>
      <w:lvlText w:val="-"/>
      <w:lvlJc w:val="left"/>
      <w:pPr>
        <w:ind w:left="1146" w:hanging="360"/>
      </w:pPr>
      <w:rPr>
        <w:rFonts w:ascii="Calibri" w:eastAsia="Times" w:hAnsi="Calibri" w:cs="Times New Roman"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0" w15:restartNumberingAfterBreak="0">
    <w:nsid w:val="12962E5B"/>
    <w:multiLevelType w:val="multilevel"/>
    <w:tmpl w:val="50B6ABE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13984F9C"/>
    <w:multiLevelType w:val="multilevel"/>
    <w:tmpl w:val="D2604802"/>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2" w15:restartNumberingAfterBreak="0">
    <w:nsid w:val="18EC58BB"/>
    <w:multiLevelType w:val="multilevel"/>
    <w:tmpl w:val="725C9A54"/>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3" w15:restartNumberingAfterBreak="0">
    <w:nsid w:val="19C26383"/>
    <w:multiLevelType w:val="multilevel"/>
    <w:tmpl w:val="C896AE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0923205"/>
    <w:multiLevelType w:val="multilevel"/>
    <w:tmpl w:val="310A95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1864B44"/>
    <w:multiLevelType w:val="multilevel"/>
    <w:tmpl w:val="52D4EBB2"/>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40D42EA"/>
    <w:multiLevelType w:val="multilevel"/>
    <w:tmpl w:val="9976AC1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4837440"/>
    <w:multiLevelType w:val="multilevel"/>
    <w:tmpl w:val="0B807AFA"/>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65E23BC"/>
    <w:multiLevelType w:val="multilevel"/>
    <w:tmpl w:val="2EC82808"/>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71E5E81"/>
    <w:multiLevelType w:val="multilevel"/>
    <w:tmpl w:val="6854B47C"/>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0" w15:restartNumberingAfterBreak="0">
    <w:nsid w:val="276333BE"/>
    <w:multiLevelType w:val="multilevel"/>
    <w:tmpl w:val="906040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7A35E81"/>
    <w:multiLevelType w:val="multilevel"/>
    <w:tmpl w:val="7338BEA0"/>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99C102F"/>
    <w:multiLevelType w:val="multilevel"/>
    <w:tmpl w:val="27B25EE4"/>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136280B"/>
    <w:multiLevelType w:val="multilevel"/>
    <w:tmpl w:val="E380468A"/>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3B0E73"/>
    <w:multiLevelType w:val="multilevel"/>
    <w:tmpl w:val="2DFC85C4"/>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8C17EF4"/>
    <w:multiLevelType w:val="multilevel"/>
    <w:tmpl w:val="4F5A985C"/>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ACD7E35"/>
    <w:multiLevelType w:val="multilevel"/>
    <w:tmpl w:val="24D685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F6126E5"/>
    <w:multiLevelType w:val="multilevel"/>
    <w:tmpl w:val="9FC82A32"/>
    <w:lvl w:ilvl="0">
      <w:start w:val="1"/>
      <w:numFmt w:val="none"/>
      <w:suff w:val="nothing"/>
      <w:lvlText w:val="ꩩơ效壧롫軙翻Ç"/>
      <w:lvlJc w:val="left"/>
      <w:pPr>
        <w:tabs>
          <w:tab w:val="num" w:pos="432"/>
        </w:tabs>
        <w:ind w:left="432" w:hanging="432"/>
      </w:pPr>
    </w:lvl>
    <w:lvl w:ilvl="1">
      <w:start w:val="1"/>
      <w:numFmt w:val="none"/>
      <w:suff w:val="nothing"/>
      <w:lvlText w:val="ꩩơ效壧롫軙翻Ç"/>
      <w:lvlJc w:val="left"/>
      <w:pPr>
        <w:tabs>
          <w:tab w:val="num" w:pos="576"/>
        </w:tabs>
        <w:ind w:left="576" w:hanging="576"/>
      </w:pPr>
    </w:lvl>
    <w:lvl w:ilvl="2">
      <w:start w:val="1"/>
      <w:numFmt w:val="none"/>
      <w:suff w:val="nothing"/>
      <w:lvlText w:val="ꩩơ效壧롫軙翻Ç"/>
      <w:lvlJc w:val="left"/>
      <w:pPr>
        <w:tabs>
          <w:tab w:val="num" w:pos="720"/>
        </w:tabs>
        <w:ind w:left="720" w:hanging="720"/>
      </w:pPr>
    </w:lvl>
    <w:lvl w:ilvl="3">
      <w:start w:val="1"/>
      <w:numFmt w:val="none"/>
      <w:suff w:val="nothing"/>
      <w:lvlText w:val="ꩩơ效壧롫軙翻Ç"/>
      <w:lvlJc w:val="left"/>
      <w:pPr>
        <w:tabs>
          <w:tab w:val="num" w:pos="864"/>
        </w:tabs>
        <w:ind w:left="864" w:hanging="864"/>
      </w:pPr>
    </w:lvl>
    <w:lvl w:ilvl="4">
      <w:start w:val="1"/>
      <w:numFmt w:val="none"/>
      <w:suff w:val="nothing"/>
      <w:lvlText w:val="ꩩơ效壧롫軙翻Ç"/>
      <w:lvlJc w:val="left"/>
      <w:pPr>
        <w:tabs>
          <w:tab w:val="num" w:pos="1008"/>
        </w:tabs>
        <w:ind w:left="1008" w:hanging="1008"/>
      </w:pPr>
    </w:lvl>
    <w:lvl w:ilvl="5">
      <w:start w:val="1"/>
      <w:numFmt w:val="none"/>
      <w:suff w:val="nothing"/>
      <w:lvlText w:val="ꩩơ效壧롫軙翻Ç"/>
      <w:lvlJc w:val="left"/>
      <w:pPr>
        <w:tabs>
          <w:tab w:val="num" w:pos="1152"/>
        </w:tabs>
        <w:ind w:left="1152" w:hanging="1152"/>
      </w:pPr>
    </w:lvl>
    <w:lvl w:ilvl="6">
      <w:start w:val="1"/>
      <w:numFmt w:val="none"/>
      <w:suff w:val="nothing"/>
      <w:lvlText w:val="ꩩơ效壧롫軙翻Ç"/>
      <w:lvlJc w:val="left"/>
      <w:pPr>
        <w:tabs>
          <w:tab w:val="num" w:pos="1296"/>
        </w:tabs>
        <w:ind w:left="1296" w:hanging="1296"/>
      </w:pPr>
    </w:lvl>
    <w:lvl w:ilvl="7">
      <w:start w:val="1"/>
      <w:numFmt w:val="none"/>
      <w:suff w:val="nothing"/>
      <w:lvlText w:val="ꩩơ效壧롫軙翻Ç"/>
      <w:lvlJc w:val="left"/>
      <w:pPr>
        <w:tabs>
          <w:tab w:val="num" w:pos="1440"/>
        </w:tabs>
        <w:ind w:left="1440" w:hanging="1440"/>
      </w:pPr>
    </w:lvl>
    <w:lvl w:ilvl="8">
      <w:start w:val="1"/>
      <w:numFmt w:val="none"/>
      <w:suff w:val="nothing"/>
      <w:lvlText w:val="ꩩơ效壧롫軙翻Ç"/>
      <w:lvlJc w:val="left"/>
      <w:pPr>
        <w:tabs>
          <w:tab w:val="num" w:pos="1584"/>
        </w:tabs>
        <w:ind w:left="1584" w:hanging="1584"/>
      </w:pPr>
    </w:lvl>
  </w:abstractNum>
  <w:abstractNum w:abstractNumId="28" w15:restartNumberingAfterBreak="0">
    <w:nsid w:val="40FC338F"/>
    <w:multiLevelType w:val="multilevel"/>
    <w:tmpl w:val="4912BA34"/>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29625E7"/>
    <w:multiLevelType w:val="multilevel"/>
    <w:tmpl w:val="93AC903A"/>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3D4D82"/>
    <w:multiLevelType w:val="multilevel"/>
    <w:tmpl w:val="5D46C098"/>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4274A3B"/>
    <w:multiLevelType w:val="multilevel"/>
    <w:tmpl w:val="13E6C38E"/>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abstractNum w:abstractNumId="32" w15:restartNumberingAfterBreak="0">
    <w:nsid w:val="461C5485"/>
    <w:multiLevelType w:val="multilevel"/>
    <w:tmpl w:val="62409D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AEC14ED"/>
    <w:multiLevelType w:val="multilevel"/>
    <w:tmpl w:val="D2FA5F80"/>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01F772D"/>
    <w:multiLevelType w:val="multilevel"/>
    <w:tmpl w:val="A680F464"/>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9312C0"/>
    <w:multiLevelType w:val="multilevel"/>
    <w:tmpl w:val="1EFC008E"/>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54522226"/>
    <w:multiLevelType w:val="multilevel"/>
    <w:tmpl w:val="900A5F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598E5BB0"/>
    <w:multiLevelType w:val="multilevel"/>
    <w:tmpl w:val="8F4263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B854F80"/>
    <w:multiLevelType w:val="multilevel"/>
    <w:tmpl w:val="5CBE752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翻⛸翻㹰퇺V셠튔ơV㹈퇺V"/>
      <w:lvlJc w:val="left"/>
    </w:lvl>
    <w:lvl w:ilvl="2">
      <w:numFmt w:val="bullet"/>
      <w:lvlText w:val="⡏翻⛸翻㹰퇺V셠튔ơV㹈퇺V"/>
      <w:lvlJc w:val="left"/>
    </w:lvl>
    <w:lvl w:ilvl="3">
      <w:numFmt w:val="bullet"/>
      <w:lvlText w:val="⡏翻⛸翻㹰퇺V셠튔ơV㹈퇺V"/>
      <w:lvlJc w:val="left"/>
    </w:lvl>
    <w:lvl w:ilvl="4">
      <w:numFmt w:val="bullet"/>
      <w:lvlText w:val="⡏翻⛸翻㹰퇺V셠튔ơV㹈퇺V"/>
      <w:lvlJc w:val="left"/>
    </w:lvl>
    <w:lvl w:ilvl="5">
      <w:numFmt w:val="bullet"/>
      <w:lvlText w:val="⡏翻⛸翻㹰퇺V셠튔ơV㹈퇺V"/>
      <w:lvlJc w:val="left"/>
    </w:lvl>
    <w:lvl w:ilvl="6">
      <w:numFmt w:val="bullet"/>
      <w:lvlText w:val="⡏翻⛸翻㹰퇺V셠튔ơV㹈퇺V"/>
      <w:lvlJc w:val="left"/>
    </w:lvl>
    <w:lvl w:ilvl="7">
      <w:numFmt w:val="bullet"/>
      <w:lvlText w:val="⡏翻⛸翻㹰퇺V셠튔ơV㹈퇺V"/>
      <w:lvlJc w:val="left"/>
    </w:lvl>
    <w:lvl w:ilvl="8">
      <w:numFmt w:val="bullet"/>
      <w:lvlText w:val="⡏翻⛸翻㹰퇺V셠튔ơV㹈퇺V"/>
      <w:lvlJc w:val="left"/>
    </w:lvl>
  </w:abstractNum>
  <w:abstractNum w:abstractNumId="39" w15:restartNumberingAfterBreak="0">
    <w:nsid w:val="5F6445C5"/>
    <w:multiLevelType w:val="multilevel"/>
    <w:tmpl w:val="96745288"/>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5967B62"/>
    <w:multiLevelType w:val="multilevel"/>
    <w:tmpl w:val="7C4E21CC"/>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41" w15:restartNumberingAfterBreak="0">
    <w:nsid w:val="6A0E6EF0"/>
    <w:multiLevelType w:val="multilevel"/>
    <w:tmpl w:val="5A6097E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BF568FF"/>
    <w:multiLevelType w:val="multilevel"/>
    <w:tmpl w:val="7B5862F4"/>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3" w15:restartNumberingAfterBreak="0">
    <w:nsid w:val="6C745C62"/>
    <w:multiLevelType w:val="multilevel"/>
    <w:tmpl w:val="AEF6B46E"/>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4" w15:restartNumberingAfterBreak="0">
    <w:nsid w:val="6E3F2694"/>
    <w:multiLevelType w:val="multilevel"/>
    <w:tmpl w:val="87CC3302"/>
    <w:lvl w:ilvl="0">
      <w:start w:val="1"/>
      <w:numFmt w:val="bullet"/>
      <w:lvlText w:val=""/>
      <w:lvlJc w:val="left"/>
      <w:pPr>
        <w:tabs>
          <w:tab w:val="num" w:pos="360"/>
        </w:tabs>
        <w:ind w:left="360" w:hanging="360"/>
      </w:pPr>
      <w:rPr>
        <w:rFonts w:ascii="Wingdings" w:hAnsi="Wingdings" w:hint="default"/>
        <w:sz w:val="28"/>
      </w:rPr>
    </w:lvl>
    <w:lvl w:ilvl="1">
      <w:numFmt w:val="bullet"/>
      <w:lvlText w:val="춛ơ萰춛ơ(셠튔ơ셠튔ơ労⛹翻.翻"/>
      <w:lvlJc w:val="left"/>
    </w:lvl>
    <w:lvl w:ilvl="2">
      <w:numFmt w:val="bullet"/>
      <w:lvlText w:val="춛ơ萰춛ơ(셠튔ơ셠튔ơ労⛹翻.翻"/>
      <w:lvlJc w:val="left"/>
    </w:lvl>
    <w:lvl w:ilvl="3">
      <w:numFmt w:val="bullet"/>
      <w:lvlText w:val="춛ơ萰춛ơ(셠튔ơ셠튔ơ労⛹翻.翻"/>
      <w:lvlJc w:val="left"/>
    </w:lvl>
    <w:lvl w:ilvl="4">
      <w:numFmt w:val="bullet"/>
      <w:lvlText w:val="춛ơ萰춛ơ(셠튔ơ셠튔ơ労⛹翻.翻"/>
      <w:lvlJc w:val="left"/>
    </w:lvl>
    <w:lvl w:ilvl="5">
      <w:numFmt w:val="bullet"/>
      <w:lvlText w:val="춛ơ萰춛ơ(셠튔ơ셠튔ơ労⛹翻.翻"/>
      <w:lvlJc w:val="left"/>
    </w:lvl>
    <w:lvl w:ilvl="6">
      <w:numFmt w:val="bullet"/>
      <w:lvlText w:val="춛ơ萰춛ơ(셠튔ơ셠튔ơ労⛹翻.翻"/>
      <w:lvlJc w:val="left"/>
    </w:lvl>
    <w:lvl w:ilvl="7">
      <w:numFmt w:val="bullet"/>
      <w:lvlText w:val="춛ơ萰춛ơ(셠튔ơ셠튔ơ労⛹翻.翻"/>
      <w:lvlJc w:val="left"/>
    </w:lvl>
    <w:lvl w:ilvl="8">
      <w:numFmt w:val="bullet"/>
      <w:lvlText w:val="춛ơ萰춛ơ(셠튔ơ셠튔ơ労⛹翻.翻"/>
      <w:lvlJc w:val="left"/>
    </w:lvl>
  </w:abstractNum>
  <w:abstractNum w:abstractNumId="45" w15:restartNumberingAfterBreak="0">
    <w:nsid w:val="74554473"/>
    <w:multiLevelType w:val="multilevel"/>
    <w:tmpl w:val="5BCABED4"/>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46" w15:restartNumberingAfterBreak="0">
    <w:nsid w:val="7D031D8A"/>
    <w:multiLevelType w:val="multilevel"/>
    <w:tmpl w:val="D65AD6C8"/>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8"/>
  </w:num>
  <w:num w:numId="2">
    <w:abstractNumId w:val="23"/>
  </w:num>
  <w:num w:numId="3">
    <w:abstractNumId w:val="29"/>
  </w:num>
  <w:num w:numId="4">
    <w:abstractNumId w:val="3"/>
  </w:num>
  <w:num w:numId="5">
    <w:abstractNumId w:val="0"/>
  </w:num>
  <w:num w:numId="6">
    <w:abstractNumId w:val="42"/>
  </w:num>
  <w:num w:numId="7">
    <w:abstractNumId w:val="35"/>
  </w:num>
  <w:num w:numId="8">
    <w:abstractNumId w:val="25"/>
  </w:num>
  <w:num w:numId="9">
    <w:abstractNumId w:val="6"/>
  </w:num>
  <w:num w:numId="10">
    <w:abstractNumId w:val="33"/>
  </w:num>
  <w:num w:numId="11">
    <w:abstractNumId w:val="41"/>
  </w:num>
  <w:num w:numId="12">
    <w:abstractNumId w:val="7"/>
  </w:num>
  <w:num w:numId="13">
    <w:abstractNumId w:val="11"/>
  </w:num>
  <w:num w:numId="14">
    <w:abstractNumId w:val="43"/>
  </w:num>
  <w:num w:numId="15">
    <w:abstractNumId w:val="5"/>
  </w:num>
  <w:num w:numId="16">
    <w:abstractNumId w:val="18"/>
  </w:num>
  <w:num w:numId="17">
    <w:abstractNumId w:val="12"/>
  </w:num>
  <w:num w:numId="18">
    <w:abstractNumId w:val="46"/>
  </w:num>
  <w:num w:numId="19">
    <w:abstractNumId w:val="10"/>
  </w:num>
  <w:num w:numId="20">
    <w:abstractNumId w:val="21"/>
  </w:num>
  <w:num w:numId="21">
    <w:abstractNumId w:val="17"/>
  </w:num>
  <w:num w:numId="22">
    <w:abstractNumId w:val="36"/>
  </w:num>
  <w:num w:numId="23">
    <w:abstractNumId w:val="27"/>
  </w:num>
  <w:num w:numId="24">
    <w:abstractNumId w:val="22"/>
  </w:num>
  <w:num w:numId="25">
    <w:abstractNumId w:val="44"/>
  </w:num>
  <w:num w:numId="26">
    <w:abstractNumId w:val="4"/>
  </w:num>
  <w:num w:numId="27">
    <w:abstractNumId w:val="28"/>
  </w:num>
  <w:num w:numId="28">
    <w:abstractNumId w:val="45"/>
  </w:num>
  <w:num w:numId="29">
    <w:abstractNumId w:val="16"/>
  </w:num>
  <w:num w:numId="30">
    <w:abstractNumId w:val="31"/>
  </w:num>
  <w:num w:numId="31">
    <w:abstractNumId w:val="26"/>
  </w:num>
  <w:num w:numId="32">
    <w:abstractNumId w:val="14"/>
  </w:num>
  <w:num w:numId="33">
    <w:abstractNumId w:val="8"/>
  </w:num>
  <w:num w:numId="34">
    <w:abstractNumId w:val="30"/>
  </w:num>
  <w:num w:numId="35">
    <w:abstractNumId w:val="40"/>
  </w:num>
  <w:num w:numId="36">
    <w:abstractNumId w:val="20"/>
  </w:num>
  <w:num w:numId="37">
    <w:abstractNumId w:val="13"/>
  </w:num>
  <w:num w:numId="38">
    <w:abstractNumId w:val="34"/>
  </w:num>
  <w:num w:numId="39">
    <w:abstractNumId w:val="37"/>
  </w:num>
  <w:num w:numId="40">
    <w:abstractNumId w:val="9"/>
  </w:num>
  <w:num w:numId="41">
    <w:abstractNumId w:val="39"/>
  </w:num>
  <w:num w:numId="42">
    <w:abstractNumId w:val="1"/>
  </w:num>
  <w:num w:numId="43">
    <w:abstractNumId w:val="2"/>
  </w:num>
  <w:num w:numId="44">
    <w:abstractNumId w:val="19"/>
  </w:num>
  <w:num w:numId="45">
    <w:abstractNumId w:val="32"/>
  </w:num>
  <w:num w:numId="46">
    <w:abstractNumId w:val="15"/>
  </w:num>
  <w:num w:numId="47">
    <w:abstractNumId w:val="2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tienne BAUDON">
    <w15:presenceInfo w15:providerId="AD" w15:userId="S-1-5-21-3406572209-2354835200-999462638-123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DA8"/>
    <w:rsid w:val="000D29E4"/>
    <w:rsid w:val="002F5E19"/>
    <w:rsid w:val="004D1C66"/>
    <w:rsid w:val="00663D55"/>
    <w:rsid w:val="008A4E44"/>
    <w:rsid w:val="008C0DA8"/>
    <w:rsid w:val="00AD4B51"/>
    <w:rsid w:val="00C54785"/>
    <w:rsid w:val="00CB1486"/>
    <w:rsid w:val="00DB3E19"/>
    <w:rsid w:val="00E91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72CF7"/>
  <w15:docId w15:val="{4671DA6D-A3EE-47FF-993E-14AA1D518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28" Type="http://schemas.microsoft.com/office/2016/09/relationships/commentsIds" Target="commentsIds.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 Id="rId27"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AD0ED-82AC-4F4A-BEF5-02B5C5905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4597</Words>
  <Characters>25285</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Etienne BAUDON</cp:lastModifiedBy>
  <cp:revision>33</cp:revision>
  <cp:lastPrinted>2025-11-14T14:02:00Z</cp:lastPrinted>
  <dcterms:created xsi:type="dcterms:W3CDTF">2024-10-14T15:05:00Z</dcterms:created>
  <dcterms:modified xsi:type="dcterms:W3CDTF">2025-11-19T07:53:00Z</dcterms:modified>
</cp:coreProperties>
</file>